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6576" w:rsidRPr="00092574" w:rsidRDefault="003D357B" w:rsidP="00DE6576">
      <w:pPr>
        <w:spacing w:after="240" w:line="240" w:lineRule="auto"/>
      </w:pPr>
      <w:r w:rsidRPr="0016512C">
        <w:rPr>
          <w:rFonts w:ascii="Arial" w:hAnsi="Arial" w:cs="Arial"/>
          <w:b/>
        </w:rPr>
        <w:t xml:space="preserve">Kryteria wyboru </w:t>
      </w:r>
      <w:r w:rsidR="0016512C" w:rsidRPr="0016512C">
        <w:rPr>
          <w:rFonts w:ascii="Arial" w:hAnsi="Arial" w:cs="Arial"/>
          <w:b/>
        </w:rPr>
        <w:t xml:space="preserve">projektów w ramach działania </w:t>
      </w:r>
      <w:r w:rsidR="00DE6576" w:rsidRPr="00DE6576">
        <w:rPr>
          <w:rFonts w:ascii="Arial" w:hAnsi="Arial" w:cs="Arial"/>
          <w:b/>
          <w:i/>
        </w:rPr>
        <w:t>8.10 Wsparcie osób dorosłych, w szczególności osób o niskich kwalifikacjach i osób starszych w zakresie doskonalenia umiejętności wykorzystywania technologii informacyjno-komunikacyjnych i porozumiewania się w językach obcych.</w:t>
      </w:r>
    </w:p>
    <w:p w:rsidR="00132A63" w:rsidRDefault="00132A63" w:rsidP="00DE657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ajorEastAsia" w:hAnsi="Arial" w:cs="Arial"/>
          <w:b/>
          <w:bCs/>
        </w:rPr>
      </w:pPr>
    </w:p>
    <w:p w:rsidR="001F3A70" w:rsidRPr="003D357B" w:rsidRDefault="004257E5" w:rsidP="001F3A70">
      <w:pPr>
        <w:jc w:val="center"/>
        <w:rPr>
          <w:rFonts w:ascii="Arial" w:eastAsiaTheme="majorEastAsia" w:hAnsi="Arial" w:cs="Arial"/>
          <w:b/>
          <w:bCs/>
        </w:rPr>
      </w:pPr>
      <w:r w:rsidRPr="003D357B">
        <w:rPr>
          <w:rFonts w:ascii="Arial" w:eastAsiaTheme="majorEastAsia" w:hAnsi="Arial" w:cs="Arial"/>
          <w:b/>
          <w:bCs/>
        </w:rPr>
        <w:t>Kryteria ogólne</w:t>
      </w:r>
    </w:p>
    <w:tbl>
      <w:tblPr>
        <w:tblW w:w="14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6DDE8"/>
        <w:tblLayout w:type="fixed"/>
        <w:tblLook w:val="04A0" w:firstRow="1" w:lastRow="0" w:firstColumn="1" w:lastColumn="0" w:noHBand="0" w:noVBand="1"/>
      </w:tblPr>
      <w:tblGrid>
        <w:gridCol w:w="1900"/>
        <w:gridCol w:w="12275"/>
      </w:tblGrid>
      <w:tr w:rsidR="003D357B" w:rsidRPr="00DE6576" w:rsidTr="0070425A">
        <w:trPr>
          <w:jc w:val="center"/>
        </w:trPr>
        <w:tc>
          <w:tcPr>
            <w:tcW w:w="1905" w:type="dxa"/>
            <w:shd w:val="clear" w:color="auto" w:fill="B6DDE8"/>
          </w:tcPr>
          <w:p w:rsidR="003D357B" w:rsidRPr="00DE6576" w:rsidRDefault="003D357B" w:rsidP="0070425A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DE6576">
              <w:rPr>
                <w:rFonts w:ascii="Arial" w:hAnsi="Arial" w:cs="Arial"/>
                <w:sz w:val="20"/>
                <w:szCs w:val="20"/>
              </w:rPr>
              <w:t>Oś priorytetowa</w:t>
            </w:r>
          </w:p>
        </w:tc>
        <w:tc>
          <w:tcPr>
            <w:tcW w:w="12315" w:type="dxa"/>
            <w:shd w:val="clear" w:color="auto" w:fill="B6DDE8"/>
          </w:tcPr>
          <w:p w:rsidR="003D357B" w:rsidRPr="00DE6576" w:rsidRDefault="004D2516" w:rsidP="0070425A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DE6576">
              <w:rPr>
                <w:rFonts w:ascii="Arial" w:hAnsi="Arial" w:cs="Arial"/>
                <w:sz w:val="20"/>
                <w:szCs w:val="20"/>
              </w:rPr>
              <w:t>VIII Edukacja</w:t>
            </w:r>
          </w:p>
        </w:tc>
      </w:tr>
      <w:tr w:rsidR="003D357B" w:rsidRPr="00DE6576" w:rsidTr="0070425A">
        <w:trPr>
          <w:jc w:val="center"/>
        </w:trPr>
        <w:tc>
          <w:tcPr>
            <w:tcW w:w="1905" w:type="dxa"/>
            <w:shd w:val="clear" w:color="auto" w:fill="B6DDE8"/>
          </w:tcPr>
          <w:p w:rsidR="003D357B" w:rsidRPr="00DE6576" w:rsidRDefault="003D357B" w:rsidP="0070425A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DE6576">
              <w:rPr>
                <w:rFonts w:ascii="Arial" w:hAnsi="Arial" w:cs="Arial"/>
                <w:sz w:val="20"/>
                <w:szCs w:val="20"/>
              </w:rPr>
              <w:t>Priorytet Inwestycyjny</w:t>
            </w:r>
          </w:p>
        </w:tc>
        <w:tc>
          <w:tcPr>
            <w:tcW w:w="12315" w:type="dxa"/>
            <w:shd w:val="clear" w:color="auto" w:fill="B6DDE8"/>
          </w:tcPr>
          <w:p w:rsidR="003D357B" w:rsidRPr="00DE6576" w:rsidRDefault="00DE6576" w:rsidP="00132A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yriadPro-Regular" w:hAnsi="Arial" w:cs="Arial"/>
                <w:sz w:val="20"/>
                <w:szCs w:val="20"/>
              </w:rPr>
            </w:pPr>
            <w:r w:rsidRPr="00DE6576">
              <w:rPr>
                <w:rFonts w:ascii="Arial" w:eastAsia="Times New Roman" w:hAnsi="Arial" w:cs="Arial"/>
                <w:sz w:val="20"/>
                <w:szCs w:val="20"/>
              </w:rPr>
              <w:t xml:space="preserve">10iii Wyrównywanie dostępu do uczenia się przez całe życie o charakterze formalnym, nieformalnym i </w:t>
            </w:r>
            <w:proofErr w:type="spellStart"/>
            <w:r w:rsidRPr="00DE6576">
              <w:rPr>
                <w:rFonts w:ascii="Arial" w:eastAsia="Times New Roman" w:hAnsi="Arial" w:cs="Arial"/>
                <w:sz w:val="20"/>
                <w:szCs w:val="20"/>
              </w:rPr>
              <w:t>pozaformalnym</w:t>
            </w:r>
            <w:proofErr w:type="spellEnd"/>
            <w:r w:rsidRPr="00DE6576">
              <w:rPr>
                <w:rFonts w:ascii="Arial" w:eastAsia="Times New Roman" w:hAnsi="Arial" w:cs="Arial"/>
                <w:sz w:val="20"/>
                <w:szCs w:val="20"/>
              </w:rPr>
              <w:t xml:space="preserve"> wszystkich grup wiekowych, poszerzanie wiedzy, podnoszenie umiejętności i kompetencji siły roboczej oraz promowanie elastycznych ścieżek kształcenia, w tym poprzez doradztwo zawodowe i potwierdzanie nabytych kompetencji.</w:t>
            </w:r>
          </w:p>
        </w:tc>
      </w:tr>
      <w:tr w:rsidR="003D357B" w:rsidRPr="00DE6576" w:rsidTr="0070425A">
        <w:trPr>
          <w:jc w:val="center"/>
        </w:trPr>
        <w:tc>
          <w:tcPr>
            <w:tcW w:w="1905" w:type="dxa"/>
            <w:shd w:val="clear" w:color="auto" w:fill="B6DDE8"/>
          </w:tcPr>
          <w:p w:rsidR="003D357B" w:rsidRPr="00DE6576" w:rsidRDefault="003D357B" w:rsidP="0070425A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DE6576">
              <w:rPr>
                <w:rFonts w:ascii="Arial" w:hAnsi="Arial" w:cs="Arial"/>
                <w:sz w:val="20"/>
                <w:szCs w:val="20"/>
              </w:rPr>
              <w:t>Działanie</w:t>
            </w:r>
          </w:p>
        </w:tc>
        <w:tc>
          <w:tcPr>
            <w:tcW w:w="12315" w:type="dxa"/>
            <w:shd w:val="clear" w:color="auto" w:fill="B6DDE8"/>
          </w:tcPr>
          <w:p w:rsidR="003D357B" w:rsidRPr="00DE6576" w:rsidRDefault="00DE6576" w:rsidP="00132A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yriadPro-Regular" w:hAnsi="Arial" w:cs="Arial"/>
                <w:sz w:val="20"/>
                <w:szCs w:val="20"/>
              </w:rPr>
            </w:pPr>
            <w:r w:rsidRPr="00DE6576">
              <w:rPr>
                <w:rFonts w:ascii="Arial" w:eastAsia="Times New Roman" w:hAnsi="Arial" w:cs="Arial"/>
                <w:sz w:val="20"/>
                <w:szCs w:val="20"/>
              </w:rPr>
              <w:t>8.10 Wsparcie osób dorosłych, w szczególności osób o niskich kwalifikacjach i osób starszych w zakresie doskonalenia umiejętności wykorzystywania technologii informacyjno-komunikacyjnych i porozumiewania się w językach obcych.</w:t>
            </w:r>
          </w:p>
        </w:tc>
      </w:tr>
      <w:tr w:rsidR="003D357B" w:rsidRPr="00DE6576" w:rsidTr="0070425A">
        <w:trPr>
          <w:jc w:val="center"/>
        </w:trPr>
        <w:tc>
          <w:tcPr>
            <w:tcW w:w="1905" w:type="dxa"/>
            <w:shd w:val="clear" w:color="auto" w:fill="B6DDE8"/>
          </w:tcPr>
          <w:p w:rsidR="003D357B" w:rsidRPr="006644B9" w:rsidRDefault="003D357B" w:rsidP="0070425A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bookmarkStart w:id="0" w:name="_GoBack" w:colFirst="0" w:colLast="2"/>
            <w:del w:id="1" w:author="Jakubowska Martyna" w:date="2022-02-01T13:06:00Z">
              <w:r w:rsidRPr="006644B9" w:rsidDel="00972932">
                <w:rPr>
                  <w:rFonts w:ascii="Arial" w:hAnsi="Arial" w:cs="Arial"/>
                  <w:sz w:val="20"/>
                  <w:szCs w:val="20"/>
                </w:rPr>
                <w:delText>Typ projektu</w:delText>
              </w:r>
            </w:del>
          </w:p>
        </w:tc>
        <w:tc>
          <w:tcPr>
            <w:tcW w:w="12315" w:type="dxa"/>
            <w:shd w:val="clear" w:color="auto" w:fill="B6DDE8"/>
          </w:tcPr>
          <w:p w:rsidR="006644B9" w:rsidRPr="006644B9" w:rsidDel="00972932" w:rsidRDefault="006644B9" w:rsidP="006644B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46"/>
              <w:jc w:val="both"/>
              <w:rPr>
                <w:del w:id="2" w:author="Jakubowska Martyna" w:date="2022-02-01T13:06:00Z"/>
                <w:rFonts w:ascii="Arial" w:eastAsia="Times New Roman" w:hAnsi="Arial" w:cs="Arial"/>
                <w:sz w:val="20"/>
                <w:szCs w:val="20"/>
              </w:rPr>
            </w:pPr>
            <w:del w:id="3" w:author="Jakubowska Martyna" w:date="2022-02-01T13:06:00Z">
              <w:r w:rsidRPr="006644B9" w:rsidDel="00972932">
                <w:rPr>
                  <w:rFonts w:ascii="Arial" w:eastAsia="Times New Roman" w:hAnsi="Arial" w:cs="Arial"/>
                  <w:sz w:val="20"/>
                  <w:szCs w:val="20"/>
                </w:rPr>
                <w:delText>Szkolenia lub inne formy uzyskiwania kwalifikacji lub zdobywania i poprawy kompetencji cyfrowych, skierowane do osób dorosłych, które z własnej inicjatywy są zainteresowane nabyciem, uzupełnieniem lub podwyższeniem umiejętności, kompetencji lub kwalifikacji w powyższym zakresie.</w:delText>
              </w:r>
            </w:del>
          </w:p>
          <w:p w:rsidR="006644B9" w:rsidRPr="006644B9" w:rsidDel="00972932" w:rsidRDefault="006644B9" w:rsidP="006644B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46"/>
              <w:jc w:val="both"/>
              <w:rPr>
                <w:del w:id="4" w:author="Jakubowska Martyna" w:date="2022-02-01T13:06:00Z"/>
                <w:rFonts w:ascii="Arial" w:eastAsia="Times New Roman" w:hAnsi="Arial" w:cs="Arial"/>
                <w:sz w:val="20"/>
                <w:szCs w:val="20"/>
              </w:rPr>
            </w:pPr>
            <w:del w:id="5" w:author="Jakubowska Martyna" w:date="2022-02-01T13:06:00Z">
              <w:r w:rsidRPr="006644B9" w:rsidDel="00972932">
                <w:rPr>
                  <w:rFonts w:ascii="Arial" w:eastAsia="Times New Roman" w:hAnsi="Arial" w:cs="Arial"/>
                  <w:sz w:val="20"/>
                  <w:szCs w:val="20"/>
                </w:rPr>
                <w:delText>Szkolenia prowadzące do uzyskiwania kwalifikacji językowych, skierowane do osób dorosłych, które z własnej inicjatywy są zainteresowane nabyciem kwalifikacji w powyższym zakresie</w:delText>
              </w:r>
              <w:r w:rsidDel="00972932">
                <w:rPr>
                  <w:rFonts w:ascii="Arial" w:eastAsia="Times New Roman" w:hAnsi="Arial" w:cs="Arial"/>
                  <w:sz w:val="20"/>
                  <w:szCs w:val="20"/>
                </w:rPr>
                <w:delText>.</w:delText>
              </w:r>
            </w:del>
          </w:p>
          <w:p w:rsidR="006644B9" w:rsidRPr="006644B9" w:rsidRDefault="006644B9" w:rsidP="00F412F9">
            <w:pPr>
              <w:pStyle w:val="Akapitzlist"/>
              <w:spacing w:after="0" w:line="240" w:lineRule="auto"/>
              <w:ind w:left="34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del w:id="6" w:author="Jakubowska Martyna" w:date="2022-02-01T10:07:00Z">
              <w:r w:rsidRPr="006644B9" w:rsidDel="00B148D8">
                <w:rPr>
                  <w:rFonts w:ascii="Arial" w:eastAsia="Times New Roman" w:hAnsi="Arial" w:cs="Arial"/>
                  <w:sz w:val="20"/>
                  <w:szCs w:val="20"/>
                </w:rPr>
                <w:delText xml:space="preserve">Programy walidacji i certyfikacji kompetencji uzyskanych poza projektem w zakresie TIK i języków obcych. </w:delText>
              </w:r>
            </w:del>
          </w:p>
        </w:tc>
      </w:tr>
      <w:bookmarkEnd w:id="0"/>
    </w:tbl>
    <w:p w:rsidR="001F3A70" w:rsidRPr="007F692A" w:rsidRDefault="001F3A70" w:rsidP="007F692A">
      <w:pPr>
        <w:spacing w:before="120" w:after="120" w:line="240" w:lineRule="auto"/>
        <w:rPr>
          <w:sz w:val="20"/>
          <w:szCs w:val="20"/>
        </w:rPr>
      </w:pPr>
    </w:p>
    <w:tbl>
      <w:tblPr>
        <w:tblStyle w:val="Tabela-Siatka"/>
        <w:tblW w:w="14175" w:type="dxa"/>
        <w:jc w:val="center"/>
        <w:tblLayout w:type="fixed"/>
        <w:tblLook w:val="04A0" w:firstRow="1" w:lastRow="0" w:firstColumn="1" w:lastColumn="0" w:noHBand="0" w:noVBand="1"/>
      </w:tblPr>
      <w:tblGrid>
        <w:gridCol w:w="539"/>
        <w:gridCol w:w="2524"/>
        <w:gridCol w:w="5101"/>
        <w:gridCol w:w="6011"/>
      </w:tblGrid>
      <w:tr w:rsidR="00B518D9" w:rsidRPr="001F3A70" w:rsidTr="005B4A38">
        <w:trPr>
          <w:jc w:val="center"/>
        </w:trPr>
        <w:tc>
          <w:tcPr>
            <w:tcW w:w="14175" w:type="dxa"/>
            <w:gridSpan w:val="4"/>
            <w:shd w:val="pct10" w:color="auto" w:fill="auto"/>
          </w:tcPr>
          <w:p w:rsidR="00B518D9" w:rsidRPr="001F3A70" w:rsidRDefault="005D12AA" w:rsidP="007F692A">
            <w:pPr>
              <w:spacing w:before="40" w:after="4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3A70">
              <w:rPr>
                <w:rFonts w:ascii="Arial" w:hAnsi="Arial" w:cs="Arial"/>
                <w:b/>
                <w:sz w:val="20"/>
                <w:szCs w:val="20"/>
              </w:rPr>
              <w:t>Kryteria dopuszczalności</w:t>
            </w:r>
          </w:p>
        </w:tc>
      </w:tr>
      <w:tr w:rsidR="00B518D9" w:rsidRPr="001F3A70" w:rsidTr="005B4A38">
        <w:trPr>
          <w:jc w:val="center"/>
        </w:trPr>
        <w:tc>
          <w:tcPr>
            <w:tcW w:w="539" w:type="dxa"/>
          </w:tcPr>
          <w:p w:rsidR="00B518D9" w:rsidRPr="001F3A70" w:rsidRDefault="005D12AA" w:rsidP="007F692A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512C">
              <w:rPr>
                <w:rFonts w:ascii="Arial" w:hAnsi="Arial" w:cs="Arial"/>
                <w:sz w:val="18"/>
                <w:szCs w:val="20"/>
              </w:rPr>
              <w:t>L.p</w:t>
            </w:r>
            <w:r w:rsidRPr="001F3A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24" w:type="dxa"/>
          </w:tcPr>
          <w:p w:rsidR="00B518D9" w:rsidRPr="001F3A70" w:rsidRDefault="005D12AA" w:rsidP="007F692A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5101" w:type="dxa"/>
          </w:tcPr>
          <w:p w:rsidR="00B518D9" w:rsidRPr="001F3A70" w:rsidRDefault="005D12AA" w:rsidP="007F692A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6011" w:type="dxa"/>
          </w:tcPr>
          <w:p w:rsidR="00B518D9" w:rsidRPr="001F3A70" w:rsidRDefault="005D12AA" w:rsidP="007F692A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B518D9" w:rsidRPr="001F3A70" w:rsidTr="005B4A38">
        <w:trPr>
          <w:jc w:val="center"/>
        </w:trPr>
        <w:tc>
          <w:tcPr>
            <w:tcW w:w="539" w:type="dxa"/>
          </w:tcPr>
          <w:p w:rsidR="00B518D9" w:rsidRPr="001F3A70" w:rsidRDefault="005D12AA" w:rsidP="007F692A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24" w:type="dxa"/>
          </w:tcPr>
          <w:p w:rsidR="00B518D9" w:rsidRPr="001F3A70" w:rsidRDefault="005D12AA" w:rsidP="007F692A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01" w:type="dxa"/>
          </w:tcPr>
          <w:p w:rsidR="00B518D9" w:rsidRPr="001F3A70" w:rsidRDefault="005D12AA" w:rsidP="007F692A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011" w:type="dxa"/>
          </w:tcPr>
          <w:p w:rsidR="00B518D9" w:rsidRPr="001F3A70" w:rsidRDefault="005D12AA" w:rsidP="007F692A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E22FD" w:rsidRPr="001F3A70" w:rsidTr="005B4A38">
        <w:trPr>
          <w:jc w:val="center"/>
        </w:trPr>
        <w:tc>
          <w:tcPr>
            <w:tcW w:w="539" w:type="dxa"/>
          </w:tcPr>
          <w:p w:rsidR="008E22FD" w:rsidRPr="001F3A70" w:rsidRDefault="008E22FD" w:rsidP="007F692A">
            <w:pPr>
              <w:pStyle w:val="Akapitzlist"/>
              <w:numPr>
                <w:ilvl w:val="0"/>
                <w:numId w:val="1"/>
              </w:numPr>
              <w:spacing w:before="40" w:after="40" w:line="276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4" w:type="dxa"/>
          </w:tcPr>
          <w:p w:rsidR="008E22FD" w:rsidRPr="001F3A70" w:rsidRDefault="005D12AA" w:rsidP="00A76A72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Zgodność z celem szczegółowym i rezultatami Działania</w:t>
            </w:r>
          </w:p>
        </w:tc>
        <w:tc>
          <w:tcPr>
            <w:tcW w:w="5101" w:type="dxa"/>
          </w:tcPr>
          <w:p w:rsidR="008E22FD" w:rsidRPr="001F3A70" w:rsidRDefault="005D12AA" w:rsidP="006644B9">
            <w:pPr>
              <w:spacing w:before="4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Projekt jest zgodny z właściwym celem szczegółowym RPO WZ 2014-2020 oraz koresponduje ze wskaźnikami dla danego Działania/typu projektu.</w:t>
            </w:r>
          </w:p>
        </w:tc>
        <w:tc>
          <w:tcPr>
            <w:tcW w:w="6011" w:type="dxa"/>
          </w:tcPr>
          <w:p w:rsidR="008E22FD" w:rsidRPr="001F3A70" w:rsidRDefault="005D12AA" w:rsidP="007F692A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1F3A70" w:rsidRPr="001F3A70" w:rsidRDefault="005D12AA" w:rsidP="001F3A70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 xml:space="preserve">Projekty niespełniające kryterium są </w:t>
            </w:r>
            <w:r w:rsidR="001F3A70" w:rsidRPr="001F3A70">
              <w:rPr>
                <w:rFonts w:ascii="Arial" w:hAnsi="Arial" w:cs="Arial"/>
                <w:sz w:val="20"/>
                <w:szCs w:val="20"/>
              </w:rPr>
              <w:t xml:space="preserve">odrzucane. </w:t>
            </w:r>
          </w:p>
          <w:p w:rsidR="008E22FD" w:rsidRPr="001F3A70" w:rsidRDefault="005D12AA" w:rsidP="001F3A70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8E22FD" w:rsidRPr="001F3A70" w:rsidTr="005B4A38">
        <w:trPr>
          <w:jc w:val="center"/>
        </w:trPr>
        <w:tc>
          <w:tcPr>
            <w:tcW w:w="539" w:type="dxa"/>
          </w:tcPr>
          <w:p w:rsidR="008E22FD" w:rsidRPr="001F3A70" w:rsidRDefault="008E22FD" w:rsidP="007F692A">
            <w:pPr>
              <w:pStyle w:val="Akapitzlist"/>
              <w:numPr>
                <w:ilvl w:val="0"/>
                <w:numId w:val="1"/>
              </w:numPr>
              <w:spacing w:before="40" w:after="40" w:line="276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4" w:type="dxa"/>
          </w:tcPr>
          <w:p w:rsidR="008E22FD" w:rsidRPr="001F3A70" w:rsidRDefault="005D12AA" w:rsidP="007F692A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Zgodność z</w:t>
            </w:r>
            <w:r w:rsidRPr="001F3A70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1F3A70">
              <w:rPr>
                <w:rFonts w:ascii="Arial" w:hAnsi="Arial" w:cs="Arial"/>
                <w:sz w:val="20"/>
                <w:szCs w:val="20"/>
              </w:rPr>
              <w:t>typem projektu</w:t>
            </w:r>
          </w:p>
          <w:p w:rsidR="008E22FD" w:rsidRPr="001F3A70" w:rsidRDefault="008E22FD" w:rsidP="007F692A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8E22FD" w:rsidRPr="001F3A70" w:rsidRDefault="008E22FD" w:rsidP="007F692A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1" w:type="dxa"/>
          </w:tcPr>
          <w:p w:rsidR="008E22FD" w:rsidRPr="001F3A70" w:rsidRDefault="005D12AA" w:rsidP="006644B9">
            <w:pPr>
              <w:spacing w:before="4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 xml:space="preserve">Projekt jest zgodny z typem projektu oraz grupą docelową wskazaną w  </w:t>
            </w:r>
            <w:r w:rsidRPr="001F3A70">
              <w:rPr>
                <w:rFonts w:ascii="Arial" w:hAnsi="Arial" w:cs="Arial"/>
                <w:i/>
                <w:sz w:val="20"/>
                <w:szCs w:val="20"/>
              </w:rPr>
              <w:t>SOOP RPO WZ</w:t>
            </w:r>
            <w:r w:rsidR="003A271A">
              <w:rPr>
                <w:rFonts w:ascii="Arial" w:hAnsi="Arial" w:cs="Arial"/>
                <w:i/>
                <w:sz w:val="20"/>
                <w:szCs w:val="20"/>
              </w:rPr>
              <w:t xml:space="preserve"> 2014-2020</w:t>
            </w:r>
            <w:r w:rsidRPr="001F3A70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1F3A70">
              <w:rPr>
                <w:rFonts w:ascii="Arial" w:hAnsi="Arial" w:cs="Arial"/>
                <w:sz w:val="20"/>
                <w:szCs w:val="20"/>
              </w:rPr>
              <w:t xml:space="preserve">oraz </w:t>
            </w:r>
            <w:r w:rsidRPr="001F3A70">
              <w:rPr>
                <w:rFonts w:ascii="Arial" w:hAnsi="Arial" w:cs="Arial"/>
                <w:i/>
                <w:sz w:val="20"/>
                <w:szCs w:val="20"/>
              </w:rPr>
              <w:t xml:space="preserve">Regulaminie </w:t>
            </w:r>
            <w:r w:rsidR="001F3A70" w:rsidRPr="001F3A70">
              <w:rPr>
                <w:rFonts w:ascii="Arial" w:hAnsi="Arial" w:cs="Arial"/>
                <w:i/>
                <w:sz w:val="20"/>
                <w:szCs w:val="20"/>
              </w:rPr>
              <w:t>konkursu</w:t>
            </w:r>
            <w:r w:rsidRPr="001F3A70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1F3A7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011" w:type="dxa"/>
          </w:tcPr>
          <w:p w:rsidR="008E22FD" w:rsidRPr="001F3A70" w:rsidRDefault="005D12AA" w:rsidP="007F692A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3859CE" w:rsidRDefault="005D12AA" w:rsidP="007F692A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 xml:space="preserve">Projekty niespełniające kryterium są </w:t>
            </w:r>
            <w:r w:rsidR="001F3A70" w:rsidRPr="001F3A70">
              <w:rPr>
                <w:rFonts w:ascii="Arial" w:hAnsi="Arial" w:cs="Arial"/>
                <w:sz w:val="20"/>
                <w:szCs w:val="20"/>
              </w:rPr>
              <w:t>odrzucane</w:t>
            </w:r>
            <w:r w:rsidRPr="001F3A7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97991" w:rsidRPr="001F3A70" w:rsidRDefault="00497991" w:rsidP="00F64E34">
            <w:pPr>
              <w:spacing w:before="4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Za zgodą IP, na etapie realizacji projektu, dopuszcza się możliwość  odstępstwa od  zapisów Regulaminu konkursu w zakresie spełnienia przedmiotowego kryterium z uwagi na zmiany dokumentów nadrzędnych tj. </w:t>
            </w:r>
            <w:r w:rsidRPr="00AA05C6">
              <w:rPr>
                <w:rFonts w:ascii="Arial" w:hAnsi="Arial" w:cs="Arial"/>
                <w:i/>
                <w:sz w:val="20"/>
                <w:szCs w:val="20"/>
              </w:rPr>
              <w:t>RPO WZ 2014-2020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1F3A70">
              <w:rPr>
                <w:rFonts w:ascii="Arial" w:hAnsi="Arial" w:cs="Arial"/>
                <w:i/>
                <w:sz w:val="20"/>
                <w:szCs w:val="20"/>
              </w:rPr>
              <w:t xml:space="preserve">SOOP RPO WZ </w:t>
            </w:r>
            <w:r>
              <w:rPr>
                <w:rFonts w:ascii="Arial" w:hAnsi="Arial" w:cs="Arial"/>
                <w:i/>
                <w:sz w:val="20"/>
                <w:szCs w:val="20"/>
              </w:rPr>
              <w:t>2014-2020</w:t>
            </w:r>
            <w:r>
              <w:rPr>
                <w:rFonts w:ascii="Arial" w:hAnsi="Arial" w:cs="Arial"/>
                <w:sz w:val="20"/>
                <w:szCs w:val="20"/>
              </w:rPr>
              <w:t xml:space="preserve">, przepisów prawa -  mających wpływ na założenia dotyczące grupy docelowej i/lub typu projektu. </w:t>
            </w:r>
          </w:p>
          <w:p w:rsidR="008E22FD" w:rsidRPr="001F3A70" w:rsidRDefault="005D12AA" w:rsidP="007F692A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2F6AF3" w:rsidRPr="001F3A70" w:rsidTr="005B4A38">
        <w:trPr>
          <w:jc w:val="center"/>
        </w:trPr>
        <w:tc>
          <w:tcPr>
            <w:tcW w:w="539" w:type="dxa"/>
          </w:tcPr>
          <w:p w:rsidR="002F6AF3" w:rsidRPr="001F3A70" w:rsidRDefault="002F6AF3" w:rsidP="007F692A">
            <w:pPr>
              <w:pStyle w:val="Akapitzlist"/>
              <w:numPr>
                <w:ilvl w:val="0"/>
                <w:numId w:val="1"/>
              </w:numPr>
              <w:spacing w:before="40" w:after="40" w:line="276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4" w:type="dxa"/>
          </w:tcPr>
          <w:p w:rsidR="002F6AF3" w:rsidRPr="001F3A70" w:rsidRDefault="005D12AA" w:rsidP="007F692A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Kwalifikowalność Beneficjenta/Partnera</w:t>
            </w:r>
          </w:p>
        </w:tc>
        <w:tc>
          <w:tcPr>
            <w:tcW w:w="5101" w:type="dxa"/>
          </w:tcPr>
          <w:p w:rsidR="002F6AF3" w:rsidRPr="001F3A70" w:rsidRDefault="005D12AA" w:rsidP="00734AD3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Malgun Gothic" w:hAnsi="Arial" w:cs="Arial"/>
                <w:sz w:val="20"/>
                <w:szCs w:val="20"/>
              </w:rPr>
            </w:pPr>
            <w:r w:rsidRPr="001F3A70">
              <w:rPr>
                <w:rFonts w:ascii="Arial" w:eastAsia="Malgun Gothic" w:hAnsi="Arial" w:cs="Arial"/>
                <w:sz w:val="20"/>
                <w:szCs w:val="20"/>
              </w:rPr>
              <w:t>Beneficjent oraz Partner/</w:t>
            </w:r>
            <w:proofErr w:type="spellStart"/>
            <w:r w:rsidRPr="001F3A70">
              <w:rPr>
                <w:rFonts w:ascii="Arial" w:eastAsia="Malgun Gothic" w:hAnsi="Arial" w:cs="Arial"/>
                <w:sz w:val="20"/>
                <w:szCs w:val="20"/>
              </w:rPr>
              <w:t>rzy</w:t>
            </w:r>
            <w:proofErr w:type="spellEnd"/>
            <w:r w:rsidRPr="001F3A70">
              <w:rPr>
                <w:rFonts w:ascii="Arial" w:eastAsia="Malgun Gothic" w:hAnsi="Arial" w:cs="Arial"/>
                <w:sz w:val="20"/>
                <w:szCs w:val="20"/>
              </w:rPr>
              <w:t xml:space="preserve"> (o ile dotyczy) nie podlega/ją wykluczeniu z możliwości ubiegania się </w:t>
            </w:r>
            <w:r w:rsidR="006644B9">
              <w:rPr>
                <w:rFonts w:ascii="Arial" w:eastAsia="Malgun Gothic" w:hAnsi="Arial" w:cs="Arial"/>
                <w:sz w:val="20"/>
                <w:szCs w:val="20"/>
              </w:rPr>
              <w:br/>
            </w:r>
            <w:r w:rsidRPr="001F3A70">
              <w:rPr>
                <w:rFonts w:ascii="Arial" w:eastAsia="Malgun Gothic" w:hAnsi="Arial" w:cs="Arial"/>
                <w:sz w:val="20"/>
                <w:szCs w:val="20"/>
              </w:rPr>
              <w:t xml:space="preserve">o dofinansowanie, w tym wykluczeniu, o którym mowa w art. 207 ust. 4 ustawy z dnia 27 sierpnia 2009 r., </w:t>
            </w:r>
            <w:r w:rsidR="006644B9">
              <w:rPr>
                <w:rFonts w:ascii="Arial" w:eastAsia="Malgun Gothic" w:hAnsi="Arial" w:cs="Arial"/>
                <w:sz w:val="20"/>
                <w:szCs w:val="20"/>
              </w:rPr>
              <w:br/>
            </w:r>
            <w:r w:rsidRPr="001F3A70">
              <w:rPr>
                <w:rFonts w:ascii="Arial" w:eastAsia="Malgun Gothic" w:hAnsi="Arial" w:cs="Arial"/>
                <w:sz w:val="20"/>
                <w:szCs w:val="20"/>
              </w:rPr>
              <w:t>o finansach publicznych.</w:t>
            </w:r>
          </w:p>
          <w:p w:rsidR="001F3A70" w:rsidRPr="001F3A70" w:rsidRDefault="001F3A70" w:rsidP="001F3A70">
            <w:pPr>
              <w:autoSpaceDE w:val="0"/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1F3A70">
              <w:rPr>
                <w:rFonts w:ascii="Arial" w:eastAsia="MyriadPro-Regular" w:hAnsi="Arial" w:cs="Arial"/>
                <w:sz w:val="20"/>
                <w:szCs w:val="20"/>
              </w:rPr>
              <w:t xml:space="preserve">Beneficjent, zgodnie z </w:t>
            </w:r>
            <w:r w:rsidRPr="001F3A70">
              <w:rPr>
                <w:rFonts w:ascii="Arial" w:eastAsia="MyriadPro-Regular" w:hAnsi="Arial" w:cs="Arial"/>
                <w:i/>
                <w:sz w:val="20"/>
                <w:szCs w:val="20"/>
              </w:rPr>
              <w:t>SOOP RPO WZ 2014-2020</w:t>
            </w:r>
            <w:r w:rsidRPr="001F3A70">
              <w:rPr>
                <w:rFonts w:ascii="Arial" w:eastAsia="MyriadPro-Regular" w:hAnsi="Arial" w:cs="Arial"/>
                <w:sz w:val="20"/>
                <w:szCs w:val="20"/>
              </w:rPr>
              <w:t>,</w:t>
            </w:r>
            <w:r w:rsidR="00AD663E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1F3A70">
              <w:rPr>
                <w:rFonts w:ascii="Arial" w:eastAsia="MyriadPro-Regular" w:hAnsi="Arial" w:cs="Arial"/>
                <w:sz w:val="20"/>
                <w:szCs w:val="20"/>
              </w:rPr>
              <w:t>jest podmiotem uprawnionym</w:t>
            </w:r>
            <w:del w:id="7" w:author="Jakubowska Martyna" w:date="2022-02-01T09:56:00Z">
              <w:r w:rsidRPr="001F3A70" w:rsidDel="00474F3C">
                <w:rPr>
                  <w:rFonts w:ascii="Arial" w:eastAsia="MyriadPro-Regular" w:hAnsi="Arial" w:cs="Arial"/>
                  <w:sz w:val="20"/>
                  <w:szCs w:val="20"/>
                </w:rPr>
                <w:delText>i</w:delText>
              </w:r>
            </w:del>
            <w:r w:rsidRPr="001F3A70">
              <w:rPr>
                <w:rFonts w:ascii="Arial" w:eastAsia="MyriadPro-Regular" w:hAnsi="Arial" w:cs="Arial"/>
                <w:sz w:val="20"/>
                <w:szCs w:val="20"/>
              </w:rPr>
              <w:t xml:space="preserve"> do ubiegania się o dofinansowanie w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1F3A70">
              <w:rPr>
                <w:rFonts w:ascii="Arial" w:eastAsia="MyriadPro-Regular" w:hAnsi="Arial" w:cs="Arial"/>
                <w:sz w:val="20"/>
                <w:szCs w:val="20"/>
              </w:rPr>
              <w:t>ramach Działania typu/ów projektu/ów, w którym ogłoszony został konkurs.</w:t>
            </w:r>
          </w:p>
          <w:p w:rsidR="00453F09" w:rsidRPr="001F3A70" w:rsidRDefault="00453F09">
            <w:pPr>
              <w:autoSpaceDE w:val="0"/>
              <w:autoSpaceDN w:val="0"/>
              <w:adjustRightInd w:val="0"/>
              <w:jc w:val="both"/>
              <w:rPr>
                <w:rFonts w:ascii="Arial" w:eastAsia="Malgun Gothic" w:hAnsi="Arial" w:cs="Arial"/>
                <w:sz w:val="20"/>
                <w:szCs w:val="20"/>
              </w:rPr>
            </w:pPr>
          </w:p>
        </w:tc>
        <w:tc>
          <w:tcPr>
            <w:tcW w:w="6011" w:type="dxa"/>
          </w:tcPr>
          <w:p w:rsidR="002F6AF3" w:rsidRPr="001F3A70" w:rsidRDefault="005D12AA" w:rsidP="001F3A7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Malgun Gothic" w:hAnsi="Arial" w:cs="Arial"/>
                <w:sz w:val="20"/>
                <w:szCs w:val="20"/>
              </w:rPr>
            </w:pPr>
            <w:r w:rsidRPr="001F3A70">
              <w:rPr>
                <w:rFonts w:ascii="Arial" w:eastAsia="Malgun Gothic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2F6AF3" w:rsidRDefault="005D12AA" w:rsidP="001F3A7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Malgun Gothic" w:hAnsi="Arial" w:cs="Arial"/>
                <w:sz w:val="20"/>
                <w:szCs w:val="20"/>
              </w:rPr>
            </w:pPr>
            <w:r w:rsidRPr="001F3A70">
              <w:rPr>
                <w:rFonts w:ascii="Arial" w:eastAsia="Malgun Gothic" w:hAnsi="Arial" w:cs="Arial"/>
                <w:sz w:val="20"/>
                <w:szCs w:val="20"/>
              </w:rPr>
              <w:t>Projekty niespełniające kryterium są</w:t>
            </w:r>
            <w:r w:rsidR="001F3A70">
              <w:rPr>
                <w:rFonts w:ascii="Arial" w:eastAsia="Malgun Gothic" w:hAnsi="Arial" w:cs="Arial"/>
                <w:sz w:val="20"/>
                <w:szCs w:val="20"/>
              </w:rPr>
              <w:t xml:space="preserve"> odrzucane</w:t>
            </w:r>
            <w:r w:rsidRPr="001F3A70">
              <w:rPr>
                <w:rFonts w:ascii="Arial" w:eastAsia="Malgun Gothic" w:hAnsi="Arial" w:cs="Arial"/>
                <w:sz w:val="20"/>
                <w:szCs w:val="20"/>
              </w:rPr>
              <w:t>.</w:t>
            </w:r>
          </w:p>
          <w:p w:rsidR="00497991" w:rsidRPr="001F3A70" w:rsidRDefault="00497991" w:rsidP="001F3A7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Malgun Gothic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Kryterium będzie weryfikowane na etapie KOP, na dzień podpisania umowy oraz w przypadku zmiany Partnera (jeśli dotyczy). </w:t>
            </w:r>
          </w:p>
          <w:p w:rsidR="002F6AF3" w:rsidRPr="001F3A70" w:rsidRDefault="005D12AA" w:rsidP="001F3A70">
            <w:pPr>
              <w:spacing w:before="40" w:line="276" w:lineRule="auto"/>
              <w:ind w:left="36"/>
              <w:contextualSpacing/>
              <w:rPr>
                <w:rFonts w:ascii="Arial" w:eastAsia="Malgun Gothic" w:hAnsi="Arial" w:cs="Arial"/>
                <w:sz w:val="20"/>
                <w:szCs w:val="20"/>
              </w:rPr>
            </w:pPr>
            <w:r w:rsidRPr="001F3A70">
              <w:rPr>
                <w:rFonts w:ascii="Arial" w:eastAsia="Malgun Gothic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2F6AF3" w:rsidRPr="001F3A70" w:rsidTr="005B4A38">
        <w:trPr>
          <w:jc w:val="center"/>
        </w:trPr>
        <w:tc>
          <w:tcPr>
            <w:tcW w:w="539" w:type="dxa"/>
          </w:tcPr>
          <w:p w:rsidR="002F6AF3" w:rsidRPr="001F3A70" w:rsidRDefault="002F6AF3" w:rsidP="007F692A">
            <w:pPr>
              <w:pStyle w:val="Akapitzlist"/>
              <w:numPr>
                <w:ilvl w:val="0"/>
                <w:numId w:val="1"/>
              </w:numPr>
              <w:spacing w:before="40" w:after="40" w:line="276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4" w:type="dxa"/>
          </w:tcPr>
          <w:p w:rsidR="002F6AF3" w:rsidRPr="001F3A70" w:rsidRDefault="005D12AA" w:rsidP="007F692A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Zgodność z zasadami horyzontalnymi.</w:t>
            </w:r>
          </w:p>
        </w:tc>
        <w:tc>
          <w:tcPr>
            <w:tcW w:w="5101" w:type="dxa"/>
          </w:tcPr>
          <w:p w:rsidR="002F6AF3" w:rsidRPr="001F3A70" w:rsidRDefault="005D12AA" w:rsidP="007F692A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Projekt jest zgodny z:</w:t>
            </w:r>
          </w:p>
          <w:p w:rsidR="002F6AF3" w:rsidRPr="001F3A70" w:rsidRDefault="005D12AA" w:rsidP="00606322">
            <w:pPr>
              <w:pStyle w:val="Akapitzlist"/>
              <w:numPr>
                <w:ilvl w:val="0"/>
                <w:numId w:val="5"/>
              </w:numPr>
              <w:spacing w:before="40" w:after="40" w:line="276" w:lineRule="auto"/>
              <w:ind w:left="315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 xml:space="preserve">zasadą równości szans kobiet i mężczyzn, </w:t>
            </w:r>
            <w:r w:rsidRPr="001F3A70">
              <w:rPr>
                <w:rFonts w:ascii="Arial" w:hAnsi="Arial" w:cs="Arial"/>
                <w:sz w:val="20"/>
                <w:szCs w:val="20"/>
              </w:rPr>
              <w:br/>
              <w:t xml:space="preserve">w oparciu o </w:t>
            </w:r>
            <w:r w:rsidRPr="001F3A70">
              <w:rPr>
                <w:rFonts w:ascii="Arial" w:hAnsi="Arial" w:cs="Arial"/>
                <w:i/>
                <w:sz w:val="20"/>
                <w:szCs w:val="20"/>
              </w:rPr>
              <w:t>standard minimum</w:t>
            </w:r>
            <w:r w:rsidRPr="001F3A70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2F6AF3" w:rsidRPr="001F3A70" w:rsidRDefault="005D12AA" w:rsidP="00606322">
            <w:pPr>
              <w:pStyle w:val="Akapitzlist"/>
              <w:numPr>
                <w:ilvl w:val="0"/>
                <w:numId w:val="5"/>
              </w:numPr>
              <w:spacing w:before="40" w:after="40" w:line="276" w:lineRule="auto"/>
              <w:ind w:left="315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właściwymi politykami i zasadami wspólnotowym</w:t>
            </w:r>
            <w:r w:rsidR="00880EF0">
              <w:rPr>
                <w:rFonts w:ascii="Arial" w:hAnsi="Arial" w:cs="Arial"/>
                <w:sz w:val="20"/>
                <w:szCs w:val="20"/>
              </w:rPr>
              <w:t>i</w:t>
            </w:r>
            <w:r w:rsidRPr="001F3A70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453F09" w:rsidRPr="001F3A70" w:rsidRDefault="005D12AA" w:rsidP="0060632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1F3A70">
              <w:rPr>
                <w:rFonts w:ascii="Arial" w:eastAsia="MyriadPro-Regular" w:hAnsi="Arial" w:cs="Arial"/>
                <w:sz w:val="20"/>
                <w:szCs w:val="20"/>
              </w:rPr>
              <w:t>zrównoważonego rozwoju,</w:t>
            </w:r>
          </w:p>
          <w:p w:rsidR="00453F09" w:rsidRPr="001F3A70" w:rsidRDefault="005D12AA" w:rsidP="0060632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1F3A70">
              <w:rPr>
                <w:rFonts w:ascii="Arial" w:eastAsia="MyriadPro-Regular" w:hAnsi="Arial" w:cs="Arial"/>
                <w:sz w:val="20"/>
                <w:szCs w:val="20"/>
              </w:rPr>
              <w:t>promowania i realizacji zasady równości szans i niedyskryminacji, w tym. m. in. koniecznością stosowania zasady uniwersalnego projektowania.</w:t>
            </w:r>
          </w:p>
          <w:p w:rsidR="00453F09" w:rsidRPr="006A505C" w:rsidRDefault="005D12AA" w:rsidP="006A505C">
            <w:pPr>
              <w:autoSpaceDE w:val="0"/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1F3A70">
              <w:rPr>
                <w:rFonts w:ascii="Arial" w:eastAsia="MyriadPro-Regular" w:hAnsi="Arial" w:cs="Arial"/>
                <w:sz w:val="20"/>
                <w:szCs w:val="20"/>
              </w:rPr>
              <w:t xml:space="preserve">Uniwersalne projektowanie to projektowanie produktów, środowiska, programów i usług w taki sposób, by były użyteczne dla wszystkich, w możliwie największym stopniu, bez potrzeby późniejszej adaptacji lub specjalistycznego projektowania. Projekt zakłada dostępność dla jak najszerszego grona odbiorców, w </w:t>
            </w:r>
            <w:r w:rsidRPr="001F3A70">
              <w:rPr>
                <w:rFonts w:ascii="Arial" w:eastAsia="MyriadPro-Regular" w:hAnsi="Arial" w:cs="Arial"/>
                <w:sz w:val="20"/>
                <w:szCs w:val="20"/>
              </w:rPr>
              <w:lastRenderedPageBreak/>
              <w:t xml:space="preserve">szczególności osób </w:t>
            </w:r>
            <w:r w:rsidR="006644B9">
              <w:rPr>
                <w:rFonts w:ascii="Arial" w:eastAsia="MyriadPro-Regular" w:hAnsi="Arial" w:cs="Arial"/>
                <w:sz w:val="20"/>
                <w:szCs w:val="20"/>
              </w:rPr>
              <w:br/>
            </w:r>
            <w:r w:rsidRPr="001F3A70">
              <w:rPr>
                <w:rFonts w:ascii="Arial" w:eastAsia="MyriadPro-Regular" w:hAnsi="Arial" w:cs="Arial"/>
                <w:sz w:val="20"/>
                <w:szCs w:val="20"/>
              </w:rPr>
              <w:t>z niepełnosprawnościami.</w:t>
            </w:r>
          </w:p>
        </w:tc>
        <w:tc>
          <w:tcPr>
            <w:tcW w:w="6011" w:type="dxa"/>
          </w:tcPr>
          <w:p w:rsidR="002F6AF3" w:rsidRPr="001F3A70" w:rsidRDefault="005D12AA" w:rsidP="007F692A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lastRenderedPageBreak/>
              <w:t>Spełnienie kryterium jest konieczne do przyznania dofinansowania.</w:t>
            </w:r>
          </w:p>
          <w:p w:rsidR="002F6AF3" w:rsidRPr="001F3A70" w:rsidRDefault="005D12AA" w:rsidP="007F692A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Projekty niespełniające kryterium są</w:t>
            </w:r>
            <w:r w:rsidR="001F3A70">
              <w:rPr>
                <w:rFonts w:ascii="Arial" w:hAnsi="Arial" w:cs="Arial"/>
                <w:sz w:val="20"/>
                <w:szCs w:val="20"/>
              </w:rPr>
              <w:t xml:space="preserve"> odrzucane</w:t>
            </w:r>
            <w:r w:rsidRPr="001F3A7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F6AF3" w:rsidRPr="001F3A70" w:rsidRDefault="005D12AA" w:rsidP="007F692A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</w:tbl>
    <w:p w:rsidR="00AD663E" w:rsidRPr="007F692A" w:rsidRDefault="00AD663E" w:rsidP="007F692A">
      <w:pPr>
        <w:spacing w:before="120" w:after="120" w:line="240" w:lineRule="auto"/>
        <w:rPr>
          <w:rFonts w:ascii="Myriad Pro" w:hAnsi="Myriad Pro"/>
        </w:rPr>
      </w:pPr>
    </w:p>
    <w:tbl>
      <w:tblPr>
        <w:tblW w:w="14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"/>
        <w:gridCol w:w="2126"/>
        <w:gridCol w:w="6804"/>
        <w:gridCol w:w="4733"/>
      </w:tblGrid>
      <w:tr w:rsidR="00F473EE" w:rsidRPr="002B689F" w:rsidTr="00F473EE">
        <w:trPr>
          <w:jc w:val="center"/>
        </w:trPr>
        <w:tc>
          <w:tcPr>
            <w:tcW w:w="14175" w:type="dxa"/>
            <w:gridSpan w:val="4"/>
            <w:shd w:val="clear" w:color="auto" w:fill="D9D9D9" w:themeFill="background1" w:themeFillShade="D9"/>
          </w:tcPr>
          <w:p w:rsidR="00F473EE" w:rsidRPr="002B689F" w:rsidRDefault="005D12AA" w:rsidP="007F692A">
            <w:pPr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b/>
                <w:sz w:val="20"/>
                <w:szCs w:val="20"/>
              </w:rPr>
              <w:t>Kryteria wykonalności</w:t>
            </w:r>
          </w:p>
        </w:tc>
      </w:tr>
      <w:tr w:rsidR="00F473EE" w:rsidRPr="002B689F" w:rsidTr="004C36EB">
        <w:trPr>
          <w:jc w:val="center"/>
        </w:trPr>
        <w:tc>
          <w:tcPr>
            <w:tcW w:w="512" w:type="dxa"/>
          </w:tcPr>
          <w:p w:rsidR="00F473EE" w:rsidRPr="002B689F" w:rsidRDefault="005D12AA" w:rsidP="004C36EB">
            <w:pPr>
              <w:spacing w:before="40" w:after="40" w:line="240" w:lineRule="auto"/>
              <w:ind w:left="-22"/>
              <w:rPr>
                <w:rFonts w:ascii="Arial" w:hAnsi="Arial" w:cs="Arial"/>
                <w:sz w:val="20"/>
                <w:szCs w:val="20"/>
              </w:rPr>
            </w:pPr>
            <w:r w:rsidRPr="0016512C">
              <w:rPr>
                <w:rFonts w:ascii="Arial" w:hAnsi="Arial" w:cs="Arial"/>
                <w:sz w:val="18"/>
                <w:szCs w:val="20"/>
              </w:rPr>
              <w:t>L.</w:t>
            </w:r>
            <w:r w:rsidR="004C36EB">
              <w:rPr>
                <w:rFonts w:ascii="Arial" w:hAnsi="Arial" w:cs="Arial"/>
                <w:sz w:val="18"/>
                <w:szCs w:val="20"/>
              </w:rPr>
              <w:t>p.</w:t>
            </w:r>
          </w:p>
        </w:tc>
        <w:tc>
          <w:tcPr>
            <w:tcW w:w="2126" w:type="dxa"/>
          </w:tcPr>
          <w:p w:rsidR="00F473EE" w:rsidRPr="002B689F" w:rsidRDefault="005D12AA" w:rsidP="007F692A">
            <w:pPr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6804" w:type="dxa"/>
          </w:tcPr>
          <w:p w:rsidR="00F473EE" w:rsidRPr="002B689F" w:rsidRDefault="005D12AA" w:rsidP="007F692A">
            <w:pPr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4733" w:type="dxa"/>
          </w:tcPr>
          <w:p w:rsidR="00F473EE" w:rsidRPr="002B689F" w:rsidRDefault="005D12AA" w:rsidP="007F692A">
            <w:pPr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F473EE" w:rsidRPr="002B689F" w:rsidTr="004C36EB">
        <w:trPr>
          <w:jc w:val="center"/>
        </w:trPr>
        <w:tc>
          <w:tcPr>
            <w:tcW w:w="512" w:type="dxa"/>
          </w:tcPr>
          <w:p w:rsidR="00F473EE" w:rsidRPr="002B689F" w:rsidRDefault="005D12AA" w:rsidP="007F692A">
            <w:pPr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F473EE" w:rsidRPr="002B689F" w:rsidRDefault="005D12AA" w:rsidP="007F692A">
            <w:pPr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804" w:type="dxa"/>
          </w:tcPr>
          <w:p w:rsidR="00F473EE" w:rsidRPr="002B689F" w:rsidRDefault="005D12AA" w:rsidP="007F692A">
            <w:pPr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733" w:type="dxa"/>
          </w:tcPr>
          <w:p w:rsidR="00F473EE" w:rsidRPr="002B689F" w:rsidRDefault="005D12AA" w:rsidP="007F692A">
            <w:pPr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F473EE" w:rsidRPr="002B689F" w:rsidTr="004C36EB">
        <w:trPr>
          <w:jc w:val="center"/>
        </w:trPr>
        <w:tc>
          <w:tcPr>
            <w:tcW w:w="512" w:type="dxa"/>
          </w:tcPr>
          <w:p w:rsidR="00F473EE" w:rsidRPr="002B689F" w:rsidRDefault="00F473EE" w:rsidP="00606322">
            <w:pPr>
              <w:pStyle w:val="Akapitzlist"/>
              <w:numPr>
                <w:ilvl w:val="0"/>
                <w:numId w:val="6"/>
              </w:numPr>
              <w:spacing w:before="40" w:after="4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F473EE" w:rsidRPr="002B689F" w:rsidRDefault="005D12AA" w:rsidP="007F692A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Zgodność prawna</w:t>
            </w:r>
          </w:p>
        </w:tc>
        <w:tc>
          <w:tcPr>
            <w:tcW w:w="6804" w:type="dxa"/>
          </w:tcPr>
          <w:p w:rsidR="00453F09" w:rsidRDefault="005D12AA" w:rsidP="001A705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 xml:space="preserve">Projekt jest zgodny z prawodawstwem wspólnotowym i krajowym, </w:t>
            </w:r>
            <w:r w:rsidRPr="005D12AA">
              <w:rPr>
                <w:rFonts w:ascii="Arial" w:hAnsi="Arial" w:cs="Arial"/>
                <w:sz w:val="20"/>
                <w:szCs w:val="20"/>
              </w:rPr>
              <w:br/>
              <w:t>w tym przepisami ustawy</w:t>
            </w:r>
            <w:r w:rsidRPr="005D12AA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3A271A">
              <w:rPr>
                <w:rFonts w:ascii="Arial" w:hAnsi="Arial" w:cs="Arial"/>
                <w:sz w:val="20"/>
                <w:szCs w:val="20"/>
              </w:rPr>
              <w:t xml:space="preserve">z dnia </w:t>
            </w:r>
            <w:ins w:id="8" w:author="Jakubowska Martyna" w:date="2022-02-01T10:05:00Z">
              <w:r w:rsidR="000A419E">
                <w:rPr>
                  <w:rFonts w:ascii="Arial" w:hAnsi="Arial" w:cs="Arial"/>
                  <w:sz w:val="20"/>
                  <w:szCs w:val="20"/>
                </w:rPr>
                <w:t>11 września 2019</w:t>
              </w:r>
            </w:ins>
            <w:del w:id="9" w:author="Jakubowska Martyna" w:date="2022-02-01T10:05:00Z">
              <w:r w:rsidR="003A271A" w:rsidDel="000A419E">
                <w:rPr>
                  <w:rFonts w:ascii="Arial" w:hAnsi="Arial" w:cs="Arial"/>
                  <w:sz w:val="20"/>
                  <w:szCs w:val="20"/>
                </w:rPr>
                <w:delText>29 stycznia 2004</w:delText>
              </w:r>
            </w:del>
            <w:r w:rsidR="003A271A">
              <w:rPr>
                <w:rFonts w:ascii="Arial" w:hAnsi="Arial" w:cs="Arial"/>
                <w:sz w:val="20"/>
                <w:szCs w:val="20"/>
              </w:rPr>
              <w:t xml:space="preserve"> r. </w:t>
            </w:r>
            <w:r w:rsidRPr="005D12AA">
              <w:rPr>
                <w:rFonts w:ascii="Arial" w:hAnsi="Arial" w:cs="Arial"/>
                <w:i/>
                <w:sz w:val="20"/>
                <w:szCs w:val="20"/>
              </w:rPr>
              <w:t>Prawo zamówień publicznych</w:t>
            </w:r>
            <w:r w:rsidRPr="005D12AA">
              <w:rPr>
                <w:rFonts w:ascii="Arial" w:hAnsi="Arial" w:cs="Arial"/>
                <w:sz w:val="20"/>
                <w:szCs w:val="20"/>
              </w:rPr>
              <w:t>.</w:t>
            </w:r>
            <w:r w:rsidR="00092B18" w:rsidRPr="002B689F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</w:p>
          <w:p w:rsidR="001A7052" w:rsidRPr="001F4040" w:rsidRDefault="001A7052" w:rsidP="001A7052">
            <w:pPr>
              <w:autoSpaceDE w:val="0"/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1F4040">
              <w:rPr>
                <w:rFonts w:ascii="Arial" w:eastAsia="MyriadPro-Regular" w:hAnsi="Arial" w:cs="Arial"/>
                <w:sz w:val="20"/>
                <w:szCs w:val="20"/>
              </w:rPr>
              <w:t xml:space="preserve">Projekt spełnia wymogi utworzenia partnerstwa zgodnie z art. 33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ust. 2-4a </w:t>
            </w:r>
            <w:r w:rsidRPr="001F4040">
              <w:rPr>
                <w:rFonts w:ascii="Arial" w:eastAsia="MyriadPro-Regular" w:hAnsi="Arial" w:cs="Arial"/>
                <w:sz w:val="20"/>
                <w:szCs w:val="20"/>
              </w:rPr>
              <w:t>ustawy z dnia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1F4040">
              <w:rPr>
                <w:rFonts w:ascii="Arial" w:eastAsia="MyriadPro-Regular" w:hAnsi="Arial" w:cs="Arial"/>
                <w:sz w:val="20"/>
                <w:szCs w:val="20"/>
              </w:rPr>
              <w:t xml:space="preserve">11 lipca 2014 r. o zasadach realizacji programów </w:t>
            </w:r>
            <w:r w:rsidR="00880EF0">
              <w:rPr>
                <w:rFonts w:ascii="Arial" w:eastAsia="MyriadPro-Regular" w:hAnsi="Arial" w:cs="Arial"/>
                <w:sz w:val="20"/>
                <w:szCs w:val="20"/>
              </w:rPr>
              <w:br/>
            </w:r>
            <w:r w:rsidRPr="001F4040">
              <w:rPr>
                <w:rFonts w:ascii="Arial" w:eastAsia="MyriadPro-Regular" w:hAnsi="Arial" w:cs="Arial"/>
                <w:sz w:val="20"/>
                <w:szCs w:val="20"/>
              </w:rPr>
              <w:t>w zakresie polityki spójności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1F4040">
              <w:rPr>
                <w:rFonts w:ascii="Arial" w:eastAsia="MyriadPro-Regular" w:hAnsi="Arial" w:cs="Arial"/>
                <w:sz w:val="20"/>
                <w:szCs w:val="20"/>
              </w:rPr>
              <w:t>finansowanych w perspektywie finansowej 2014-2020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(jeśli dotyczy)</w:t>
            </w:r>
            <w:r w:rsidRPr="001F4040">
              <w:rPr>
                <w:rFonts w:ascii="Arial" w:eastAsia="MyriadPro-Regular" w:hAnsi="Arial" w:cs="Arial"/>
                <w:sz w:val="20"/>
                <w:szCs w:val="20"/>
              </w:rPr>
              <w:t>.</w:t>
            </w:r>
          </w:p>
          <w:p w:rsidR="001A7052" w:rsidRDefault="001A705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33" w:type="dxa"/>
          </w:tcPr>
          <w:p w:rsidR="00F473EE" w:rsidRPr="002B689F" w:rsidRDefault="005D12AA" w:rsidP="00BA335F">
            <w:pPr>
              <w:spacing w:before="40" w:after="40"/>
              <w:ind w:left="3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3859CE" w:rsidRPr="002B689F" w:rsidRDefault="005D12AA" w:rsidP="00BA335F">
            <w:pPr>
              <w:spacing w:before="40" w:after="40"/>
              <w:ind w:left="3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Projekty niespełniające kryterium</w:t>
            </w:r>
            <w:r w:rsidR="001A7052">
              <w:rPr>
                <w:rFonts w:ascii="Arial" w:hAnsi="Arial" w:cs="Arial"/>
                <w:sz w:val="20"/>
                <w:szCs w:val="20"/>
              </w:rPr>
              <w:t xml:space="preserve"> są odrzucane</w:t>
            </w:r>
            <w:r w:rsidRPr="005D12A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473EE" w:rsidRPr="002B689F" w:rsidRDefault="005D12AA" w:rsidP="00BA335F">
            <w:pPr>
              <w:spacing w:before="40" w:after="40"/>
              <w:ind w:left="3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5F2CFF" w:rsidRPr="002B689F" w:rsidTr="004C36EB">
        <w:trPr>
          <w:jc w:val="center"/>
        </w:trPr>
        <w:tc>
          <w:tcPr>
            <w:tcW w:w="512" w:type="dxa"/>
          </w:tcPr>
          <w:p w:rsidR="005F2CFF" w:rsidRPr="002B689F" w:rsidRDefault="005F2CFF" w:rsidP="0060632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F2CFF" w:rsidRPr="002B689F" w:rsidRDefault="005D12AA" w:rsidP="005F2CFF">
            <w:pPr>
              <w:autoSpaceDE w:val="0"/>
              <w:autoSpaceDN w:val="0"/>
              <w:adjustRightInd w:val="0"/>
              <w:spacing w:after="0"/>
              <w:rPr>
                <w:rFonts w:ascii="Arial" w:eastAsia="Malgun Gothic" w:hAnsi="Arial" w:cs="Arial"/>
                <w:sz w:val="20"/>
                <w:szCs w:val="20"/>
              </w:rPr>
            </w:pPr>
            <w:r w:rsidRPr="005D12AA">
              <w:rPr>
                <w:rFonts w:ascii="Arial" w:eastAsia="Malgun Gothic" w:hAnsi="Arial" w:cs="Arial"/>
                <w:sz w:val="20"/>
                <w:szCs w:val="20"/>
              </w:rPr>
              <w:t>Zgodność</w:t>
            </w:r>
          </w:p>
          <w:p w:rsidR="005F2CFF" w:rsidRPr="002B689F" w:rsidRDefault="005D12AA" w:rsidP="005F2CFF">
            <w:pPr>
              <w:autoSpaceDE w:val="0"/>
              <w:autoSpaceDN w:val="0"/>
              <w:adjustRightInd w:val="0"/>
              <w:spacing w:after="0"/>
              <w:rPr>
                <w:rFonts w:ascii="Arial" w:eastAsia="Malgun Gothic" w:hAnsi="Arial" w:cs="Arial"/>
                <w:sz w:val="20"/>
                <w:szCs w:val="20"/>
              </w:rPr>
            </w:pPr>
            <w:r w:rsidRPr="005D12AA">
              <w:rPr>
                <w:rFonts w:ascii="Arial" w:eastAsia="Malgun Gothic" w:hAnsi="Arial" w:cs="Arial"/>
                <w:sz w:val="20"/>
                <w:szCs w:val="20"/>
              </w:rPr>
              <w:t>z wymogami pomocy</w:t>
            </w:r>
          </w:p>
          <w:p w:rsidR="005F2CFF" w:rsidRPr="002B689F" w:rsidRDefault="005D12AA" w:rsidP="005F2CFF">
            <w:pPr>
              <w:spacing w:after="0" w:line="240" w:lineRule="auto"/>
              <w:rPr>
                <w:rFonts w:ascii="Arial" w:eastAsia="Malgun Gothic" w:hAnsi="Arial" w:cs="Arial"/>
                <w:sz w:val="20"/>
                <w:szCs w:val="20"/>
              </w:rPr>
            </w:pPr>
            <w:r w:rsidRPr="005D12AA">
              <w:rPr>
                <w:rFonts w:ascii="Arial" w:eastAsia="Malgun Gothic" w:hAnsi="Arial" w:cs="Arial"/>
                <w:sz w:val="20"/>
                <w:szCs w:val="20"/>
              </w:rPr>
              <w:t>publicznej</w:t>
            </w:r>
          </w:p>
        </w:tc>
        <w:tc>
          <w:tcPr>
            <w:tcW w:w="6804" w:type="dxa"/>
          </w:tcPr>
          <w:p w:rsidR="005F2CFF" w:rsidRPr="002B689F" w:rsidRDefault="005D12AA" w:rsidP="005F2CFF">
            <w:pPr>
              <w:spacing w:after="0" w:line="240" w:lineRule="auto"/>
              <w:rPr>
                <w:rFonts w:ascii="Arial" w:eastAsia="Malgun Gothic" w:hAnsi="Arial" w:cs="Arial"/>
                <w:sz w:val="20"/>
                <w:szCs w:val="20"/>
              </w:rPr>
            </w:pPr>
            <w:r w:rsidRPr="005D12AA">
              <w:rPr>
                <w:rFonts w:ascii="Arial" w:eastAsia="Malgun Gothic" w:hAnsi="Arial" w:cs="Arial"/>
                <w:sz w:val="20"/>
                <w:szCs w:val="20"/>
              </w:rPr>
              <w:t xml:space="preserve">Projekt jest zgodny regułami pomocy publicznej i/lub pomocy </w:t>
            </w:r>
            <w:r w:rsidRPr="005D12AA">
              <w:rPr>
                <w:rFonts w:ascii="Arial" w:eastAsia="Malgun Gothic" w:hAnsi="Arial" w:cs="Arial"/>
                <w:i/>
                <w:sz w:val="20"/>
                <w:szCs w:val="20"/>
              </w:rPr>
              <w:t>de minimis</w:t>
            </w:r>
            <w:r w:rsidRPr="005D12AA">
              <w:rPr>
                <w:rFonts w:ascii="Arial" w:eastAsia="Malgun Gothic" w:hAnsi="Arial" w:cs="Arial"/>
                <w:sz w:val="20"/>
                <w:szCs w:val="20"/>
              </w:rPr>
              <w:t>.</w:t>
            </w:r>
          </w:p>
        </w:tc>
        <w:tc>
          <w:tcPr>
            <w:tcW w:w="4733" w:type="dxa"/>
          </w:tcPr>
          <w:p w:rsidR="005F2CFF" w:rsidRPr="002B689F" w:rsidRDefault="005D12AA" w:rsidP="005F2CF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Jeżeli dotyczy: spełnienie kryterium jest konieczne do przyznania dofinansowania.</w:t>
            </w:r>
          </w:p>
          <w:p w:rsidR="001A7052" w:rsidRDefault="005D12AA" w:rsidP="001A705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 xml:space="preserve">Projekty niespełniające kryterium są </w:t>
            </w:r>
            <w:r w:rsidR="001A7052">
              <w:rPr>
                <w:rFonts w:ascii="Arial" w:hAnsi="Arial" w:cs="Arial"/>
                <w:sz w:val="20"/>
                <w:szCs w:val="20"/>
              </w:rPr>
              <w:t>odrzucane.</w:t>
            </w:r>
          </w:p>
          <w:p w:rsidR="005F2CFF" w:rsidRPr="002B689F" w:rsidRDefault="005D12AA" w:rsidP="001A705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„nie”, „nie dotyczy”.</w:t>
            </w:r>
          </w:p>
        </w:tc>
      </w:tr>
      <w:tr w:rsidR="00F473EE" w:rsidRPr="002B689F" w:rsidTr="00880EF0">
        <w:trPr>
          <w:trHeight w:val="4033"/>
          <w:jc w:val="center"/>
        </w:trPr>
        <w:tc>
          <w:tcPr>
            <w:tcW w:w="512" w:type="dxa"/>
          </w:tcPr>
          <w:p w:rsidR="00F473EE" w:rsidRPr="002B689F" w:rsidRDefault="00F473EE" w:rsidP="0060632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F473EE" w:rsidRPr="002B689F" w:rsidRDefault="005D12AA" w:rsidP="007F692A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Zdolność finansowa</w:t>
            </w:r>
          </w:p>
        </w:tc>
        <w:tc>
          <w:tcPr>
            <w:tcW w:w="6804" w:type="dxa"/>
          </w:tcPr>
          <w:p w:rsidR="00290B09" w:rsidRPr="002B689F" w:rsidRDefault="005D12AA" w:rsidP="00880EF0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 xml:space="preserve">Kondycja finansowa Beneficjenta </w:t>
            </w:r>
            <w:r w:rsidR="00497991">
              <w:rPr>
                <w:rFonts w:ascii="Arial" w:hAnsi="Arial" w:cs="Arial"/>
                <w:sz w:val="20"/>
                <w:szCs w:val="20"/>
              </w:rPr>
              <w:t xml:space="preserve">na dzień złożenia wniosku o dofinansowanie </w:t>
            </w:r>
            <w:r w:rsidRPr="005D12AA">
              <w:rPr>
                <w:rFonts w:ascii="Arial" w:hAnsi="Arial" w:cs="Arial"/>
                <w:sz w:val="20"/>
                <w:szCs w:val="20"/>
              </w:rPr>
              <w:t xml:space="preserve">gwarantuje osiągnięcie deklarowanych produktów lub rezultatów, zgodnie z deklarowanym planem finansowym </w:t>
            </w:r>
            <w:r w:rsidR="00880EF0">
              <w:rPr>
                <w:rFonts w:ascii="Arial" w:hAnsi="Arial" w:cs="Arial"/>
                <w:sz w:val="20"/>
                <w:szCs w:val="20"/>
              </w:rPr>
              <w:br/>
            </w:r>
            <w:r w:rsidRPr="005D12AA">
              <w:rPr>
                <w:rFonts w:ascii="Arial" w:hAnsi="Arial" w:cs="Arial"/>
                <w:sz w:val="20"/>
                <w:szCs w:val="20"/>
              </w:rPr>
              <w:t>i w terminie określonym we wniosku o dofinansowanie.</w:t>
            </w:r>
          </w:p>
          <w:p w:rsidR="00880EF0" w:rsidRDefault="00880EF0" w:rsidP="00880EF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>Beneficjent oraz Partner/</w:t>
            </w:r>
            <w:proofErr w:type="spellStart"/>
            <w:r>
              <w:rPr>
                <w:rFonts w:ascii="Arial" w:eastAsia="MyriadPro-Regular" w:hAnsi="Arial" w:cs="Arial"/>
                <w:sz w:val="20"/>
                <w:szCs w:val="20"/>
              </w:rPr>
              <w:t>rzy</w:t>
            </w:r>
            <w:proofErr w:type="spellEnd"/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krajowi (o ile dotyczy), ponoszący wydatki</w:t>
            </w:r>
          </w:p>
          <w:p w:rsidR="00880EF0" w:rsidRDefault="00880EF0" w:rsidP="00880EF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w danym projekcie z EFS, posiadają </w:t>
            </w:r>
            <w:r>
              <w:rPr>
                <w:rFonts w:ascii="Arial" w:hAnsi="Arial" w:cs="Arial"/>
                <w:sz w:val="20"/>
                <w:szCs w:val="20"/>
              </w:rPr>
              <w:t xml:space="preserve">łączny obrót za ostatni zatwierdzony rok obrotowy zgodnie z ustawą z dnia 29 września 1994 r. </w:t>
            </w:r>
            <w:r w:rsidR="003A271A">
              <w:rPr>
                <w:rFonts w:ascii="Arial" w:hAnsi="Arial" w:cs="Arial"/>
                <w:sz w:val="20"/>
                <w:szCs w:val="20"/>
              </w:rPr>
              <w:t xml:space="preserve">o rachunkowości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(jeśli dotyczy) lub za ostatni zamknięty i zatwierdzony rok kalendarzowy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równy lub wyższy od łącznych rocznych wydatków w danym projekcie</w:t>
            </w:r>
            <w:r w:rsidR="0035042D">
              <w:rPr>
                <w:rFonts w:ascii="Arial" w:eastAsia="MyriadPro-Regular" w:hAnsi="Arial" w:cs="Arial"/>
                <w:sz w:val="20"/>
                <w:szCs w:val="20"/>
              </w:rPr>
              <w:t xml:space="preserve"> z roku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, w którym wydatki są najwyższe.</w:t>
            </w:r>
          </w:p>
          <w:p w:rsidR="00880EF0" w:rsidRDefault="00880EF0" w:rsidP="00880EF0">
            <w:pPr>
              <w:spacing w:before="4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>W przypadku Beneficjenta będącego jednostką sektora finansów publicznych i/lub w przypadku projektu realizowanego w partnerstwie gdzie Beneficjentem – Liderem jest podmiot będący jednostką sektora finansów publicznych kryterium zostaje automatycznie uznane za spełnione.</w:t>
            </w:r>
          </w:p>
          <w:p w:rsidR="00453F09" w:rsidRDefault="00453F09">
            <w:pPr>
              <w:spacing w:before="4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33" w:type="dxa"/>
          </w:tcPr>
          <w:p w:rsidR="0035042D" w:rsidRDefault="005D12AA" w:rsidP="0035042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  <w:r w:rsidR="0035042D" w:rsidRPr="005D12A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5042D" w:rsidRDefault="0035042D" w:rsidP="0035042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 xml:space="preserve">Projekty niespełniające kryterium są </w:t>
            </w:r>
            <w:r>
              <w:rPr>
                <w:rFonts w:ascii="Arial" w:hAnsi="Arial" w:cs="Arial"/>
                <w:sz w:val="20"/>
                <w:szCs w:val="20"/>
              </w:rPr>
              <w:t>odrzucane.</w:t>
            </w:r>
          </w:p>
          <w:p w:rsidR="00497991" w:rsidRDefault="00497991" w:rsidP="0035042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Kryterium weryfikowane będzie na etapie KOP.</w:t>
            </w:r>
          </w:p>
          <w:p w:rsidR="00F473EE" w:rsidRPr="002B689F" w:rsidRDefault="005D12AA" w:rsidP="00880EF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</w:tbl>
    <w:p w:rsidR="001E7EB3" w:rsidRDefault="001E7EB3" w:rsidP="007F692A"/>
    <w:p w:rsidR="00880EF0" w:rsidRDefault="00880EF0" w:rsidP="007F692A"/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2833"/>
        <w:gridCol w:w="6095"/>
        <w:gridCol w:w="4756"/>
      </w:tblGrid>
      <w:tr w:rsidR="001F3A70" w:rsidRPr="001A7052" w:rsidTr="001E7EB3">
        <w:trPr>
          <w:trHeight w:val="336"/>
        </w:trPr>
        <w:tc>
          <w:tcPr>
            <w:tcW w:w="14220" w:type="dxa"/>
            <w:gridSpan w:val="4"/>
            <w:shd w:val="clear" w:color="auto" w:fill="BFBFBF" w:themeFill="background1" w:themeFillShade="BF"/>
            <w:vAlign w:val="center"/>
          </w:tcPr>
          <w:p w:rsidR="001F3A70" w:rsidRPr="001A7052" w:rsidRDefault="001F3A70" w:rsidP="001E7EB3">
            <w:pPr>
              <w:spacing w:before="40" w:after="4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052">
              <w:rPr>
                <w:rFonts w:ascii="Arial" w:hAnsi="Arial" w:cs="Arial"/>
                <w:b/>
                <w:sz w:val="20"/>
                <w:szCs w:val="20"/>
              </w:rPr>
              <w:t>Kryteria jakości</w:t>
            </w:r>
          </w:p>
        </w:tc>
      </w:tr>
      <w:tr w:rsidR="001F3A70" w:rsidRPr="001A7052" w:rsidTr="001E7EB3">
        <w:trPr>
          <w:trHeight w:val="387"/>
        </w:trPr>
        <w:tc>
          <w:tcPr>
            <w:tcW w:w="536" w:type="dxa"/>
          </w:tcPr>
          <w:p w:rsidR="001F3A70" w:rsidRPr="001A7052" w:rsidRDefault="001F3A70" w:rsidP="004C36EB">
            <w:pPr>
              <w:spacing w:before="40" w:after="40" w:line="240" w:lineRule="auto"/>
              <w:ind w:left="-15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7052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833" w:type="dxa"/>
            <w:vAlign w:val="center"/>
          </w:tcPr>
          <w:p w:rsidR="001F3A70" w:rsidRPr="001A7052" w:rsidRDefault="001F3A70" w:rsidP="001E7EB3">
            <w:pPr>
              <w:spacing w:before="40" w:after="4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7052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6095" w:type="dxa"/>
            <w:vAlign w:val="center"/>
          </w:tcPr>
          <w:p w:rsidR="001F3A70" w:rsidRPr="001A7052" w:rsidRDefault="001F3A70" w:rsidP="001E7EB3">
            <w:pPr>
              <w:spacing w:before="40" w:after="4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7052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4756" w:type="dxa"/>
            <w:vAlign w:val="center"/>
          </w:tcPr>
          <w:p w:rsidR="001F3A70" w:rsidRPr="001A7052" w:rsidRDefault="001F3A70" w:rsidP="001E7EB3">
            <w:pPr>
              <w:spacing w:before="40" w:after="4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7052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1F3A70" w:rsidRPr="001A7052" w:rsidTr="001E7EB3">
        <w:tc>
          <w:tcPr>
            <w:tcW w:w="536" w:type="dxa"/>
          </w:tcPr>
          <w:p w:rsidR="001F3A70" w:rsidRPr="001A7052" w:rsidRDefault="001F3A70" w:rsidP="0070425A">
            <w:pPr>
              <w:spacing w:before="40" w:after="4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705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3" w:type="dxa"/>
            <w:vAlign w:val="center"/>
          </w:tcPr>
          <w:p w:rsidR="001F3A70" w:rsidRPr="001A7052" w:rsidRDefault="001F3A70" w:rsidP="001E7EB3">
            <w:pPr>
              <w:spacing w:before="40" w:after="4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705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095" w:type="dxa"/>
            <w:vAlign w:val="center"/>
          </w:tcPr>
          <w:p w:rsidR="001F3A70" w:rsidRPr="001A7052" w:rsidRDefault="001F3A70" w:rsidP="001E7EB3">
            <w:pPr>
              <w:spacing w:before="40" w:after="4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705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756" w:type="dxa"/>
            <w:vAlign w:val="center"/>
          </w:tcPr>
          <w:p w:rsidR="001F3A70" w:rsidRPr="001A7052" w:rsidRDefault="001F3A70" w:rsidP="001E7EB3">
            <w:pPr>
              <w:spacing w:before="40" w:after="4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7052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1F3A70" w:rsidRPr="001A7052" w:rsidTr="0070425A">
        <w:trPr>
          <w:trHeight w:val="411"/>
        </w:trPr>
        <w:tc>
          <w:tcPr>
            <w:tcW w:w="536" w:type="dxa"/>
          </w:tcPr>
          <w:p w:rsidR="001F3A70" w:rsidRPr="001A7052" w:rsidRDefault="001F3A70" w:rsidP="00606322">
            <w:pPr>
              <w:pStyle w:val="Akapitzlist"/>
              <w:numPr>
                <w:ilvl w:val="0"/>
                <w:numId w:val="2"/>
              </w:numPr>
              <w:spacing w:before="40" w:after="0" w:line="24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3" w:type="dxa"/>
            <w:shd w:val="clear" w:color="auto" w:fill="auto"/>
          </w:tcPr>
          <w:p w:rsidR="001F3A70" w:rsidRPr="001A7052" w:rsidRDefault="0035042D" w:rsidP="0078061A">
            <w:pPr>
              <w:spacing w:before="40"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Odpowiedniość</w:t>
            </w:r>
            <w:r w:rsidR="001F3A70" w:rsidRPr="001A7052">
              <w:rPr>
                <w:rFonts w:ascii="Arial" w:hAnsi="Arial" w:cs="Arial"/>
                <w:sz w:val="20"/>
                <w:szCs w:val="20"/>
              </w:rPr>
              <w:t>/Adekwatność/Trafność</w:t>
            </w:r>
          </w:p>
        </w:tc>
        <w:tc>
          <w:tcPr>
            <w:tcW w:w="6095" w:type="dxa"/>
            <w:shd w:val="clear" w:color="auto" w:fill="auto"/>
          </w:tcPr>
          <w:p w:rsidR="001A7052" w:rsidRDefault="001A7052" w:rsidP="0078061A">
            <w:pPr>
              <w:autoSpaceDE w:val="0"/>
              <w:autoSpaceDN w:val="0"/>
              <w:adjustRightInd w:val="0"/>
              <w:spacing w:after="0"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>Stopień, w jakim grupa docelowa, oferowane formy wsparcia, harmonogram realizacji zadań i budżetu oraz dobrane wskaźniki są spójne z analizą sytuacji problemowej zawartą we wniosku o dofinansowanie.</w:t>
            </w:r>
          </w:p>
          <w:p w:rsidR="001A7052" w:rsidRPr="00490392" w:rsidRDefault="001A7052" w:rsidP="0078061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Stopień, w jakim projekt zaspokaja potrzeby i niweluje bariery grupy docelowej, a także przyczynia się do </w:t>
            </w: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osiągnięcia celów RPO WZ 2014-2020.</w:t>
            </w:r>
          </w:p>
          <w:p w:rsidR="001F3A70" w:rsidRPr="001A7052" w:rsidRDefault="001A7052" w:rsidP="00AD663E">
            <w:pPr>
              <w:spacing w:before="4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Projekt jest spójny i kompletny w zakresie ocenianego kryterium</w:t>
            </w:r>
            <w:r w:rsidR="000C12DF">
              <w:rPr>
                <w:rFonts w:ascii="Arial" w:eastAsia="MyriadPro-Regular" w:hAnsi="Arial" w:cs="Arial"/>
                <w:sz w:val="20"/>
                <w:szCs w:val="20"/>
              </w:rPr>
              <w:t>.</w:t>
            </w:r>
          </w:p>
        </w:tc>
        <w:tc>
          <w:tcPr>
            <w:tcW w:w="4756" w:type="dxa"/>
            <w:shd w:val="clear" w:color="auto" w:fill="auto"/>
          </w:tcPr>
          <w:p w:rsidR="000C12DF" w:rsidRPr="00F14BAD" w:rsidRDefault="000C12DF" w:rsidP="0078061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F14BAD">
              <w:rPr>
                <w:rFonts w:ascii="Arial" w:eastAsia="MyriadPro-Regular" w:hAnsi="Arial" w:cs="Arial"/>
                <w:sz w:val="20"/>
                <w:szCs w:val="20"/>
              </w:rPr>
              <w:t xml:space="preserve">Ocena spełniania kryterium dokonywana jest </w:t>
            </w:r>
            <w:r w:rsidR="00880EF0">
              <w:rPr>
                <w:rFonts w:ascii="Arial" w:eastAsia="MyriadPro-Regular" w:hAnsi="Arial" w:cs="Arial"/>
                <w:sz w:val="20"/>
                <w:szCs w:val="20"/>
              </w:rPr>
              <w:br/>
            </w:r>
            <w:r w:rsidRPr="00F14BAD">
              <w:rPr>
                <w:rFonts w:ascii="Arial" w:eastAsia="MyriadPro-Regular" w:hAnsi="Arial" w:cs="Arial"/>
                <w:sz w:val="20"/>
                <w:szCs w:val="20"/>
              </w:rPr>
              <w:t>w ramach skali punktowej.</w:t>
            </w:r>
          </w:p>
          <w:p w:rsidR="000C12DF" w:rsidRDefault="000C12DF" w:rsidP="0078061A">
            <w:pPr>
              <w:spacing w:before="40"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F14BAD">
              <w:rPr>
                <w:rFonts w:ascii="Arial" w:eastAsia="MyriadPro-Regular" w:hAnsi="Arial" w:cs="Arial"/>
                <w:sz w:val="20"/>
                <w:szCs w:val="20"/>
              </w:rPr>
              <w:t>Skala punktów</w:t>
            </w:r>
            <w:r w:rsidR="00AD663E">
              <w:rPr>
                <w:rFonts w:ascii="Arial" w:eastAsia="MyriadPro-Regular" w:hAnsi="Arial" w:cs="Arial"/>
                <w:sz w:val="20"/>
                <w:szCs w:val="20"/>
              </w:rPr>
              <w:t>: 0-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40.</w:t>
            </w:r>
          </w:p>
          <w:p w:rsidR="000C12DF" w:rsidRDefault="000C12DF" w:rsidP="0078061A">
            <w:pPr>
              <w:spacing w:before="40"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>Kryterium zostanie spełnione, jeżeli podczas jego oceny zostaną przyznane minimum 24 punkty.</w:t>
            </w:r>
          </w:p>
          <w:p w:rsidR="001F3A70" w:rsidRPr="001A7052" w:rsidRDefault="001F3A70" w:rsidP="0078061A">
            <w:pPr>
              <w:spacing w:before="40"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3A70" w:rsidRPr="001A7052" w:rsidTr="0070425A">
        <w:trPr>
          <w:trHeight w:val="83"/>
        </w:trPr>
        <w:tc>
          <w:tcPr>
            <w:tcW w:w="536" w:type="dxa"/>
          </w:tcPr>
          <w:p w:rsidR="001F3A70" w:rsidRPr="001A7052" w:rsidRDefault="001F3A70" w:rsidP="00606322">
            <w:pPr>
              <w:pStyle w:val="Akapitzlist"/>
              <w:numPr>
                <w:ilvl w:val="0"/>
                <w:numId w:val="2"/>
              </w:numPr>
              <w:spacing w:before="40" w:after="0" w:line="24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3" w:type="dxa"/>
            <w:shd w:val="clear" w:color="auto" w:fill="auto"/>
          </w:tcPr>
          <w:p w:rsidR="001F3A70" w:rsidRPr="00AD663E" w:rsidRDefault="00AD663E" w:rsidP="00AD663E">
            <w:pPr>
              <w:autoSpaceDE w:val="0"/>
              <w:autoSpaceDN w:val="0"/>
              <w:adjustRightInd w:val="0"/>
              <w:rPr>
                <w:rFonts w:ascii="Arial" w:eastAsia="MyriadPro-Regular" w:hAnsi="Arial" w:cs="Arial"/>
                <w:sz w:val="20"/>
                <w:szCs w:val="20"/>
              </w:rPr>
            </w:pP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Skuteczność/Efektywność</w:t>
            </w:r>
          </w:p>
        </w:tc>
        <w:tc>
          <w:tcPr>
            <w:tcW w:w="6095" w:type="dxa"/>
            <w:shd w:val="clear" w:color="auto" w:fill="auto"/>
          </w:tcPr>
          <w:p w:rsidR="00AD663E" w:rsidRPr="00490392" w:rsidRDefault="00AD663E" w:rsidP="00AD663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Stop</w:t>
            </w:r>
            <w:del w:id="10" w:author="Jakubowska Martyna" w:date="2022-02-01T09:59:00Z">
              <w:r w:rsidRPr="00490392" w:rsidDel="000A419E">
                <w:rPr>
                  <w:rFonts w:ascii="Arial" w:eastAsia="MyriadPro-Regular" w:hAnsi="Arial" w:cs="Arial"/>
                  <w:sz w:val="20"/>
                  <w:szCs w:val="20"/>
                </w:rPr>
                <w:delText>n</w:delText>
              </w:r>
            </w:del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ień, w jakim projekt przyczyni się do rozwiązania/złagodzenia sytuacji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problemowej wskazanej we wniosku o dofinansowanie.</w:t>
            </w:r>
          </w:p>
          <w:p w:rsidR="00AD663E" w:rsidRPr="00490392" w:rsidRDefault="00AD663E" w:rsidP="00AD663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lastRenderedPageBreak/>
              <w:t xml:space="preserve">Stopień/poziom osiągnięcia zakładanych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wskaźników </w:t>
            </w:r>
            <w:r w:rsidR="00880EF0">
              <w:rPr>
                <w:rFonts w:ascii="Arial" w:eastAsia="MyriadPro-Regular" w:hAnsi="Arial" w:cs="Arial"/>
                <w:sz w:val="20"/>
                <w:szCs w:val="20"/>
              </w:rPr>
              <w:br/>
            </w: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w odniesieniu do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zaplanowanych kosztów.</w:t>
            </w:r>
          </w:p>
          <w:p w:rsidR="00AD663E" w:rsidRPr="00490392" w:rsidRDefault="00AD663E" w:rsidP="00AD663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Ocena relacji nakład/rezultat.</w:t>
            </w:r>
          </w:p>
          <w:p w:rsidR="001F3A70" w:rsidRPr="001A7052" w:rsidRDefault="00AD663E" w:rsidP="00AD663E">
            <w:pPr>
              <w:spacing w:before="40"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Projekt jest spójny i kompletny w zakresie ocenianego kryterium.</w:t>
            </w:r>
          </w:p>
        </w:tc>
        <w:tc>
          <w:tcPr>
            <w:tcW w:w="4756" w:type="dxa"/>
            <w:shd w:val="clear" w:color="auto" w:fill="auto"/>
          </w:tcPr>
          <w:p w:rsidR="000C12DF" w:rsidRPr="00490392" w:rsidRDefault="000C12DF" w:rsidP="0078061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lastRenderedPageBreak/>
              <w:t>Ocena spełniania kryterium dokonywana jest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="00880EF0">
              <w:rPr>
                <w:rFonts w:ascii="Arial" w:eastAsia="MyriadPro-Regular" w:hAnsi="Arial" w:cs="Arial"/>
                <w:sz w:val="20"/>
                <w:szCs w:val="20"/>
              </w:rPr>
              <w:br/>
            </w: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w ramach skali punktowej.</w:t>
            </w:r>
          </w:p>
          <w:p w:rsidR="000C12DF" w:rsidRDefault="000C12DF" w:rsidP="0078061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Skala punktów</w:t>
            </w:r>
            <w:r w:rsidR="00AD663E">
              <w:rPr>
                <w:rFonts w:ascii="Arial" w:eastAsia="MyriadPro-Regular" w:hAnsi="Arial" w:cs="Arial"/>
                <w:sz w:val="20"/>
                <w:szCs w:val="20"/>
              </w:rPr>
              <w:t>: 0-30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.</w:t>
            </w:r>
          </w:p>
          <w:p w:rsidR="00AD663E" w:rsidRDefault="00AD663E" w:rsidP="00AD663E">
            <w:pPr>
              <w:spacing w:before="40"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lastRenderedPageBreak/>
              <w:t>Kryterium zostanie spełnione, jeżeli podczas jego oceny zostanie przyznane minimum 18 punktów.</w:t>
            </w:r>
          </w:p>
          <w:p w:rsidR="000C12DF" w:rsidRDefault="000C12DF" w:rsidP="0078061A">
            <w:pPr>
              <w:spacing w:before="40"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</w:p>
          <w:p w:rsidR="001F3A70" w:rsidRPr="001A7052" w:rsidRDefault="001F3A70" w:rsidP="0078061A">
            <w:pPr>
              <w:spacing w:before="40"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3A70" w:rsidRPr="001A7052" w:rsidTr="0070425A">
        <w:trPr>
          <w:trHeight w:val="971"/>
        </w:trPr>
        <w:tc>
          <w:tcPr>
            <w:tcW w:w="536" w:type="dxa"/>
          </w:tcPr>
          <w:p w:rsidR="001F3A70" w:rsidRPr="001A7052" w:rsidRDefault="001F3A70" w:rsidP="00606322">
            <w:pPr>
              <w:pStyle w:val="Akapitzlist"/>
              <w:numPr>
                <w:ilvl w:val="0"/>
                <w:numId w:val="2"/>
              </w:numPr>
              <w:spacing w:before="40" w:after="0" w:line="24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3" w:type="dxa"/>
            <w:shd w:val="clear" w:color="auto" w:fill="auto"/>
          </w:tcPr>
          <w:p w:rsidR="001F3A70" w:rsidRPr="001A7052" w:rsidRDefault="001F3A70" w:rsidP="0070425A">
            <w:pPr>
              <w:spacing w:before="40" w:after="4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A7052">
              <w:rPr>
                <w:rFonts w:ascii="Arial" w:hAnsi="Arial" w:cs="Arial"/>
                <w:sz w:val="20"/>
                <w:szCs w:val="20"/>
              </w:rPr>
              <w:t>Trwałość</w:t>
            </w:r>
          </w:p>
        </w:tc>
        <w:tc>
          <w:tcPr>
            <w:tcW w:w="6095" w:type="dxa"/>
            <w:shd w:val="clear" w:color="auto" w:fill="auto"/>
          </w:tcPr>
          <w:p w:rsidR="000C12DF" w:rsidRPr="00490392" w:rsidRDefault="000C12DF" w:rsidP="000C12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Ocena w jakim stopniu zaproponowane w projekcie instrumenty wsparcia oraz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zaplanowane rezultaty przyczynią się do trwałej zmiany sytuacji grup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docelowych.</w:t>
            </w:r>
          </w:p>
          <w:p w:rsidR="001F3A70" w:rsidRPr="001A7052" w:rsidRDefault="000C12DF" w:rsidP="000C12DF">
            <w:pPr>
              <w:spacing w:before="40"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Projekt jest spójny i kompletny w zakresie ocenianego kryterium.</w:t>
            </w:r>
          </w:p>
        </w:tc>
        <w:tc>
          <w:tcPr>
            <w:tcW w:w="4756" w:type="dxa"/>
            <w:shd w:val="clear" w:color="auto" w:fill="auto"/>
          </w:tcPr>
          <w:p w:rsidR="001F3A70" w:rsidRPr="001A7052" w:rsidRDefault="001F3A70" w:rsidP="00880EF0">
            <w:pPr>
              <w:spacing w:before="40"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7052">
              <w:rPr>
                <w:rFonts w:ascii="Arial" w:hAnsi="Arial" w:cs="Arial"/>
                <w:sz w:val="20"/>
                <w:szCs w:val="20"/>
              </w:rPr>
              <w:t xml:space="preserve">Ocena spełniania kryterium dokonywana jest </w:t>
            </w:r>
            <w:r w:rsidRPr="001A7052">
              <w:rPr>
                <w:rFonts w:ascii="Arial" w:hAnsi="Arial" w:cs="Arial"/>
                <w:sz w:val="20"/>
                <w:szCs w:val="20"/>
              </w:rPr>
              <w:br/>
              <w:t>w ramach skali punktowej.</w:t>
            </w:r>
          </w:p>
          <w:p w:rsidR="000C12DF" w:rsidRDefault="000C12DF" w:rsidP="000C12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 xml:space="preserve">Skala punktów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0-10 </w:t>
            </w:r>
          </w:p>
          <w:p w:rsidR="000C12DF" w:rsidRDefault="000C12DF" w:rsidP="000C12DF">
            <w:pPr>
              <w:spacing w:before="40"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>Kryterium zostanie spełnione, jeżeli podczas jego oceny zostanie przyznane minimum 6 punktów.</w:t>
            </w:r>
          </w:p>
          <w:p w:rsidR="001F3A70" w:rsidRPr="001A7052" w:rsidRDefault="001F3A70" w:rsidP="000C12DF">
            <w:pPr>
              <w:spacing w:before="40"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12DF" w:rsidRPr="001A7052" w:rsidTr="00BA335F">
        <w:trPr>
          <w:trHeight w:val="70"/>
        </w:trPr>
        <w:tc>
          <w:tcPr>
            <w:tcW w:w="536" w:type="dxa"/>
          </w:tcPr>
          <w:p w:rsidR="000C12DF" w:rsidRPr="001A7052" w:rsidRDefault="000C12DF" w:rsidP="00606322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3" w:type="dxa"/>
            <w:shd w:val="clear" w:color="auto" w:fill="auto"/>
          </w:tcPr>
          <w:p w:rsidR="000C12DF" w:rsidRPr="001A7052" w:rsidRDefault="000C12DF" w:rsidP="0070425A">
            <w:pPr>
              <w:spacing w:before="40" w:after="4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E15C99">
              <w:rPr>
                <w:rFonts w:ascii="Arial" w:eastAsia="MyriadPro-Regular" w:hAnsi="Arial" w:cs="Arial"/>
                <w:sz w:val="20"/>
                <w:szCs w:val="20"/>
              </w:rPr>
              <w:t>Doświadczenie wnioskodawcy i partnera (jeśli dotyczy)</w:t>
            </w:r>
          </w:p>
        </w:tc>
        <w:tc>
          <w:tcPr>
            <w:tcW w:w="6095" w:type="dxa"/>
            <w:shd w:val="clear" w:color="auto" w:fill="auto"/>
          </w:tcPr>
          <w:p w:rsidR="000C12DF" w:rsidRDefault="000C12DF" w:rsidP="000C12DF">
            <w:pPr>
              <w:autoSpaceDE w:val="0"/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>D</w:t>
            </w:r>
            <w:r w:rsidRPr="00F35A64">
              <w:rPr>
                <w:rFonts w:ascii="Arial" w:eastAsia="MyriadPro-Regular" w:hAnsi="Arial" w:cs="Arial"/>
                <w:sz w:val="20"/>
                <w:szCs w:val="20"/>
              </w:rPr>
              <w:t>ośw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iadczenie</w:t>
            </w:r>
            <w:r w:rsidRPr="00F35A64">
              <w:rPr>
                <w:rFonts w:ascii="Arial" w:eastAsia="MyriadPro-Regular" w:hAnsi="Arial" w:cs="Arial"/>
                <w:sz w:val="20"/>
                <w:szCs w:val="20"/>
              </w:rPr>
              <w:t xml:space="preserve"> w realizacji podobnych przedsięwzięć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realizowanych:</w:t>
            </w:r>
          </w:p>
          <w:p w:rsidR="000C12DF" w:rsidRPr="003D7242" w:rsidRDefault="000C12DF" w:rsidP="00606322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175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242">
              <w:rPr>
                <w:rFonts w:ascii="Arial" w:hAnsi="Arial" w:cs="Arial"/>
                <w:sz w:val="20"/>
                <w:szCs w:val="20"/>
              </w:rPr>
              <w:t>w obszarze wsparcia projektu</w:t>
            </w:r>
            <w:r w:rsidR="0035042D">
              <w:rPr>
                <w:rFonts w:ascii="Arial" w:hAnsi="Arial" w:cs="Arial"/>
                <w:sz w:val="20"/>
                <w:szCs w:val="20"/>
              </w:rPr>
              <w:t>: maksymalnie</w:t>
            </w:r>
            <w:r w:rsidRPr="003D724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D7242">
              <w:rPr>
                <w:rFonts w:ascii="Arial" w:hAnsi="Arial" w:cs="Arial"/>
                <w:b/>
                <w:sz w:val="20"/>
                <w:szCs w:val="20"/>
              </w:rPr>
              <w:t>4 pkt</w:t>
            </w:r>
            <w:r w:rsidRPr="003D7242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:rsidR="000C12DF" w:rsidRPr="0056200A" w:rsidRDefault="000C12DF" w:rsidP="00606322">
            <w:pPr>
              <w:pStyle w:val="Default"/>
              <w:numPr>
                <w:ilvl w:val="0"/>
                <w:numId w:val="8"/>
              </w:numPr>
              <w:ind w:left="175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200A">
              <w:rPr>
                <w:rFonts w:ascii="Arial" w:hAnsi="Arial" w:cs="Arial"/>
                <w:sz w:val="20"/>
                <w:szCs w:val="20"/>
              </w:rPr>
              <w:t>na rzecz grupy docelowej, do której skierowany bę</w:t>
            </w:r>
            <w:r>
              <w:rPr>
                <w:rFonts w:ascii="Arial" w:hAnsi="Arial" w:cs="Arial"/>
                <w:sz w:val="20"/>
                <w:szCs w:val="20"/>
              </w:rPr>
              <w:t xml:space="preserve">dzie projekt: </w:t>
            </w:r>
            <w:r w:rsidR="0035042D">
              <w:rPr>
                <w:rFonts w:ascii="Arial" w:hAnsi="Arial" w:cs="Arial"/>
                <w:sz w:val="20"/>
                <w:szCs w:val="20"/>
              </w:rPr>
              <w:t xml:space="preserve">maksymalnie </w:t>
            </w:r>
            <w:r w:rsidRPr="003D7242">
              <w:rPr>
                <w:rFonts w:ascii="Arial" w:hAnsi="Arial" w:cs="Arial"/>
                <w:b/>
                <w:sz w:val="20"/>
                <w:szCs w:val="20"/>
              </w:rPr>
              <w:t>4 pkt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0C12DF" w:rsidRPr="00490392" w:rsidRDefault="000C12DF" w:rsidP="00BA335F">
            <w:pPr>
              <w:pStyle w:val="Default"/>
              <w:numPr>
                <w:ilvl w:val="0"/>
                <w:numId w:val="8"/>
              </w:numPr>
              <w:spacing w:after="240"/>
              <w:ind w:left="175" w:hanging="141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56200A">
              <w:rPr>
                <w:rFonts w:ascii="Arial" w:hAnsi="Arial" w:cs="Arial"/>
                <w:sz w:val="20"/>
                <w:szCs w:val="20"/>
              </w:rPr>
              <w:t>na okreś</w:t>
            </w:r>
            <w:r>
              <w:rPr>
                <w:rFonts w:ascii="Arial" w:hAnsi="Arial" w:cs="Arial"/>
                <w:sz w:val="20"/>
                <w:szCs w:val="20"/>
              </w:rPr>
              <w:t xml:space="preserve">lonym </w:t>
            </w:r>
            <w:r w:rsidRPr="0056200A">
              <w:rPr>
                <w:rFonts w:ascii="Arial" w:hAnsi="Arial" w:cs="Arial"/>
                <w:sz w:val="20"/>
                <w:szCs w:val="20"/>
              </w:rPr>
              <w:t>terytorium, którego będzie dotyczyć realizacja projektu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35042D">
              <w:rPr>
                <w:rFonts w:ascii="Arial" w:hAnsi="Arial" w:cs="Arial"/>
                <w:sz w:val="20"/>
                <w:szCs w:val="20"/>
              </w:rPr>
              <w:t xml:space="preserve">maksymalnie </w:t>
            </w:r>
            <w:r w:rsidRPr="003D7242">
              <w:rPr>
                <w:rFonts w:ascii="Arial" w:hAnsi="Arial" w:cs="Arial"/>
                <w:b/>
                <w:sz w:val="20"/>
                <w:szCs w:val="20"/>
              </w:rPr>
              <w:t xml:space="preserve">2 pkt. </w:t>
            </w:r>
          </w:p>
        </w:tc>
        <w:tc>
          <w:tcPr>
            <w:tcW w:w="4756" w:type="dxa"/>
            <w:shd w:val="clear" w:color="auto" w:fill="auto"/>
          </w:tcPr>
          <w:p w:rsidR="000C12DF" w:rsidRPr="009C5126" w:rsidRDefault="000C12DF" w:rsidP="0078061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Ocena spełn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iania kryterium dokonywana jest </w:t>
            </w:r>
            <w:r w:rsidR="00880EF0">
              <w:rPr>
                <w:rFonts w:ascii="Arial" w:eastAsia="MyriadPro-Regular" w:hAnsi="Arial" w:cs="Arial"/>
                <w:sz w:val="20"/>
                <w:szCs w:val="20"/>
              </w:rPr>
              <w:br/>
            </w: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w ramach skali punktowej.</w:t>
            </w:r>
          </w:p>
          <w:p w:rsidR="000C12DF" w:rsidRDefault="000C12DF" w:rsidP="0078061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Skala punktów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:</w:t>
            </w: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0- 10.</w:t>
            </w:r>
          </w:p>
          <w:p w:rsidR="000C12DF" w:rsidRPr="001A7052" w:rsidRDefault="000C12DF" w:rsidP="0078061A">
            <w:pPr>
              <w:spacing w:before="40"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>Kryterium zostanie spełnione, jeżeli podczas jego oceny zostanie przyznane minimum 6 punktów.</w:t>
            </w:r>
          </w:p>
        </w:tc>
      </w:tr>
      <w:tr w:rsidR="000C12DF" w:rsidRPr="001A7052" w:rsidTr="0070425A">
        <w:trPr>
          <w:trHeight w:val="971"/>
        </w:trPr>
        <w:tc>
          <w:tcPr>
            <w:tcW w:w="536" w:type="dxa"/>
          </w:tcPr>
          <w:p w:rsidR="000C12DF" w:rsidRPr="001A7052" w:rsidRDefault="000C12DF" w:rsidP="00606322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3" w:type="dxa"/>
            <w:shd w:val="clear" w:color="auto" w:fill="auto"/>
          </w:tcPr>
          <w:p w:rsidR="000C12DF" w:rsidRPr="000C12DF" w:rsidRDefault="000C12DF" w:rsidP="000C12DF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E15C99">
              <w:rPr>
                <w:rFonts w:ascii="Arial" w:eastAsia="MyriadPro-Regular" w:hAnsi="Arial" w:cs="Arial"/>
                <w:sz w:val="20"/>
                <w:szCs w:val="20"/>
              </w:rPr>
              <w:t>Zaplecze realizacji projektu</w:t>
            </w:r>
          </w:p>
        </w:tc>
        <w:tc>
          <w:tcPr>
            <w:tcW w:w="6095" w:type="dxa"/>
            <w:shd w:val="clear" w:color="auto" w:fill="auto"/>
          </w:tcPr>
          <w:p w:rsidR="0035042D" w:rsidRPr="00E77BD0" w:rsidRDefault="0035042D" w:rsidP="0035042D">
            <w:pPr>
              <w:autoSpaceDE w:val="0"/>
              <w:autoSpaceDN w:val="0"/>
              <w:adjustRightInd w:val="0"/>
              <w:jc w:val="both"/>
              <w:rPr>
                <w:rFonts w:ascii="Arial" w:eastAsia="MyriadPro-Regular" w:hAnsi="Arial" w:cs="Arial"/>
                <w:b/>
                <w:sz w:val="20"/>
                <w:szCs w:val="20"/>
              </w:rPr>
            </w:pPr>
            <w:r w:rsidRPr="00E77BD0">
              <w:rPr>
                <w:rFonts w:ascii="Arial" w:eastAsia="MyriadPro-Regular" w:hAnsi="Arial" w:cs="Arial"/>
                <w:b/>
                <w:sz w:val="20"/>
                <w:szCs w:val="20"/>
              </w:rPr>
              <w:t>W przypadku samodzielnej realizacji projektu:</w:t>
            </w:r>
          </w:p>
          <w:p w:rsidR="0035042D" w:rsidRDefault="0035042D" w:rsidP="0035042D">
            <w:pPr>
              <w:autoSpaceDE w:val="0"/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Ocena potencjału organizacyjnego wnioskodawcy: maksymalnie </w:t>
            </w:r>
            <w:r w:rsidRPr="00E77BD0">
              <w:rPr>
                <w:rFonts w:ascii="Arial" w:eastAsia="MyriadPro-Regular" w:hAnsi="Arial" w:cs="Arial"/>
                <w:b/>
                <w:sz w:val="20"/>
                <w:szCs w:val="20"/>
              </w:rPr>
              <w:t>10 pkt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, w tym:</w:t>
            </w:r>
          </w:p>
          <w:p w:rsidR="0035042D" w:rsidRPr="00212630" w:rsidRDefault="0035042D" w:rsidP="0035042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17" w:hanging="283"/>
              <w:jc w:val="both"/>
              <w:rPr>
                <w:rFonts w:ascii="Arial" w:eastAsia="MyriadPro-Regular" w:hAnsi="Arial" w:cs="Arial"/>
                <w:b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opis sposobu zarządzania projektem oraz realizacja wsparcia w oparciu o własne zasoby: maksymalnie </w:t>
            </w:r>
            <w:r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4 </w:t>
            </w:r>
            <w:r w:rsidRPr="00212630">
              <w:rPr>
                <w:rFonts w:ascii="Arial" w:eastAsia="MyriadPro-Regular" w:hAnsi="Arial" w:cs="Arial"/>
                <w:b/>
                <w:sz w:val="20"/>
                <w:szCs w:val="20"/>
              </w:rPr>
              <w:t>pkt</w:t>
            </w:r>
          </w:p>
          <w:p w:rsidR="0035042D" w:rsidRPr="00212630" w:rsidRDefault="0035042D" w:rsidP="0035042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17" w:hanging="283"/>
              <w:jc w:val="both"/>
              <w:rPr>
                <w:rFonts w:ascii="Arial" w:eastAsia="MyriadPro-Regular" w:hAnsi="Arial" w:cs="Arial"/>
                <w:b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potencjał kadrowy zaangażowany do </w:t>
            </w:r>
            <w:r w:rsidRPr="00F35A64">
              <w:rPr>
                <w:rFonts w:ascii="Arial" w:eastAsia="MyriadPro-Regular" w:hAnsi="Arial" w:cs="Arial"/>
                <w:sz w:val="20"/>
                <w:szCs w:val="20"/>
              </w:rPr>
              <w:t>obsługi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projektu</w:t>
            </w:r>
            <w:r w:rsidRPr="00F35A64">
              <w:rPr>
                <w:rFonts w:ascii="Arial" w:eastAsia="MyriadPro-Regular" w:hAnsi="Arial" w:cs="Arial"/>
                <w:sz w:val="20"/>
                <w:szCs w:val="20"/>
              </w:rPr>
              <w:t xml:space="preserve"> jak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br/>
            </w:r>
            <w:r w:rsidRPr="00F35A64">
              <w:rPr>
                <w:rFonts w:ascii="Arial" w:eastAsia="MyriadPro-Regular" w:hAnsi="Arial" w:cs="Arial"/>
                <w:sz w:val="20"/>
                <w:szCs w:val="20"/>
              </w:rPr>
              <w:t>i realizacji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F35A64">
              <w:rPr>
                <w:rFonts w:ascii="Arial" w:eastAsia="MyriadPro-Regular" w:hAnsi="Arial" w:cs="Arial"/>
                <w:sz w:val="20"/>
                <w:szCs w:val="20"/>
              </w:rPr>
              <w:t>przedsięwzięć merytorycznych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: maksymalnie </w:t>
            </w:r>
            <w:r>
              <w:rPr>
                <w:rFonts w:ascii="Arial" w:eastAsia="MyriadPro-Regular" w:hAnsi="Arial" w:cs="Arial"/>
                <w:b/>
                <w:sz w:val="20"/>
                <w:szCs w:val="20"/>
              </w:rPr>
              <w:t>4 pkt;</w:t>
            </w:r>
          </w:p>
          <w:p w:rsidR="0035042D" w:rsidRPr="0078061A" w:rsidRDefault="0035042D" w:rsidP="0035042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40" w:lineRule="auto"/>
              <w:ind w:left="317" w:hanging="283"/>
              <w:jc w:val="both"/>
              <w:rPr>
                <w:rFonts w:ascii="Arial" w:eastAsia="MyriadPro-Regular" w:hAnsi="Arial" w:cs="Arial"/>
                <w:b/>
                <w:sz w:val="20"/>
                <w:szCs w:val="20"/>
              </w:rPr>
            </w:pPr>
            <w:r w:rsidRPr="00F35A64">
              <w:rPr>
                <w:rFonts w:ascii="Arial" w:eastAsia="MyriadPro-Regular" w:hAnsi="Arial" w:cs="Arial"/>
                <w:sz w:val="20"/>
                <w:szCs w:val="20"/>
              </w:rPr>
              <w:t>potencjał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techniczny zaangażowany w realizację projektu: maksymalnie </w:t>
            </w:r>
            <w:r>
              <w:rPr>
                <w:rFonts w:ascii="Arial" w:eastAsia="MyriadPro-Regular" w:hAnsi="Arial" w:cs="Arial"/>
                <w:b/>
                <w:sz w:val="20"/>
                <w:szCs w:val="20"/>
              </w:rPr>
              <w:t>2 pkt.</w:t>
            </w:r>
          </w:p>
          <w:p w:rsidR="0035042D" w:rsidRDefault="0035042D" w:rsidP="0035042D">
            <w:pPr>
              <w:autoSpaceDE w:val="0"/>
              <w:autoSpaceDN w:val="0"/>
              <w:adjustRightInd w:val="0"/>
              <w:jc w:val="both"/>
              <w:rPr>
                <w:rFonts w:ascii="Arial" w:eastAsia="MyriadPro-Regular" w:hAnsi="Arial" w:cs="Arial"/>
                <w:b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b/>
                <w:sz w:val="20"/>
                <w:szCs w:val="20"/>
              </w:rPr>
              <w:t>W przypadku realizacji projektu w partnerstwie:</w:t>
            </w:r>
          </w:p>
          <w:p w:rsidR="0035042D" w:rsidRDefault="0035042D" w:rsidP="0035042D">
            <w:pPr>
              <w:autoSpaceDE w:val="0"/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Ocena potencjału organizacyjnego wnioskodawcy i partnera/ów: maksymalnie </w:t>
            </w:r>
            <w:r>
              <w:rPr>
                <w:rFonts w:ascii="Arial" w:eastAsia="MyriadPro-Regular" w:hAnsi="Arial" w:cs="Arial"/>
                <w:b/>
                <w:sz w:val="20"/>
                <w:szCs w:val="20"/>
              </w:rPr>
              <w:t>5</w:t>
            </w:r>
            <w:r w:rsidRPr="00E77BD0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 pkt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, w tym:</w:t>
            </w:r>
          </w:p>
          <w:p w:rsidR="0035042D" w:rsidRPr="00212630" w:rsidRDefault="0035042D" w:rsidP="0035042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17" w:hanging="283"/>
              <w:jc w:val="both"/>
              <w:rPr>
                <w:rFonts w:ascii="Arial" w:eastAsia="MyriadPro-Regular" w:hAnsi="Arial" w:cs="Arial"/>
                <w:b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lastRenderedPageBreak/>
              <w:t xml:space="preserve">opis sposobu zarządzania projektem oraz realizacja wsparcia w oparciu o własne zasoby: maksymalnie </w:t>
            </w:r>
            <w:r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2 </w:t>
            </w:r>
            <w:r w:rsidRPr="00212630">
              <w:rPr>
                <w:rFonts w:ascii="Arial" w:eastAsia="MyriadPro-Regular" w:hAnsi="Arial" w:cs="Arial"/>
                <w:b/>
                <w:sz w:val="20"/>
                <w:szCs w:val="20"/>
              </w:rPr>
              <w:t>pkt</w:t>
            </w:r>
          </w:p>
          <w:p w:rsidR="0035042D" w:rsidRPr="00212630" w:rsidRDefault="0035042D" w:rsidP="0035042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17" w:hanging="283"/>
              <w:jc w:val="both"/>
              <w:rPr>
                <w:rFonts w:ascii="Arial" w:eastAsia="MyriadPro-Regular" w:hAnsi="Arial" w:cs="Arial"/>
                <w:b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potencjał kadrowy zaangażowany do </w:t>
            </w:r>
            <w:r w:rsidRPr="00F35A64">
              <w:rPr>
                <w:rFonts w:ascii="Arial" w:eastAsia="MyriadPro-Regular" w:hAnsi="Arial" w:cs="Arial"/>
                <w:sz w:val="20"/>
                <w:szCs w:val="20"/>
              </w:rPr>
              <w:t>obsługi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projektu</w:t>
            </w:r>
            <w:r w:rsidRPr="00F35A64">
              <w:rPr>
                <w:rFonts w:ascii="Arial" w:eastAsia="MyriadPro-Regular" w:hAnsi="Arial" w:cs="Arial"/>
                <w:sz w:val="20"/>
                <w:szCs w:val="20"/>
              </w:rPr>
              <w:t xml:space="preserve"> jak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br/>
            </w:r>
            <w:r w:rsidRPr="00F35A64">
              <w:rPr>
                <w:rFonts w:ascii="Arial" w:eastAsia="MyriadPro-Regular" w:hAnsi="Arial" w:cs="Arial"/>
                <w:sz w:val="20"/>
                <w:szCs w:val="20"/>
              </w:rPr>
              <w:t>i realizacji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F35A64">
              <w:rPr>
                <w:rFonts w:ascii="Arial" w:eastAsia="MyriadPro-Regular" w:hAnsi="Arial" w:cs="Arial"/>
                <w:sz w:val="20"/>
                <w:szCs w:val="20"/>
              </w:rPr>
              <w:t>przedsięwzięć merytorycznych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: maksymalnie </w:t>
            </w:r>
            <w:r>
              <w:rPr>
                <w:rFonts w:ascii="Arial" w:eastAsia="MyriadPro-Regular" w:hAnsi="Arial" w:cs="Arial"/>
                <w:b/>
                <w:sz w:val="20"/>
                <w:szCs w:val="20"/>
              </w:rPr>
              <w:t>2 pkt;</w:t>
            </w:r>
          </w:p>
          <w:p w:rsidR="0035042D" w:rsidRPr="0078061A" w:rsidRDefault="0035042D" w:rsidP="0035042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40" w:lineRule="auto"/>
              <w:ind w:left="317" w:hanging="283"/>
              <w:jc w:val="both"/>
              <w:rPr>
                <w:rFonts w:ascii="Arial" w:eastAsia="MyriadPro-Regular" w:hAnsi="Arial" w:cs="Arial"/>
                <w:b/>
                <w:sz w:val="20"/>
                <w:szCs w:val="20"/>
              </w:rPr>
            </w:pPr>
            <w:r w:rsidRPr="00F35A64">
              <w:rPr>
                <w:rFonts w:ascii="Arial" w:eastAsia="MyriadPro-Regular" w:hAnsi="Arial" w:cs="Arial"/>
                <w:sz w:val="20"/>
                <w:szCs w:val="20"/>
              </w:rPr>
              <w:t>potencjał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techniczny zaangażowany w realizację projektu: maksymalnie </w:t>
            </w:r>
            <w:r>
              <w:rPr>
                <w:rFonts w:ascii="Arial" w:eastAsia="MyriadPro-Regular" w:hAnsi="Arial" w:cs="Arial"/>
                <w:b/>
                <w:sz w:val="20"/>
                <w:szCs w:val="20"/>
              </w:rPr>
              <w:t>1 pkt.</w:t>
            </w:r>
          </w:p>
          <w:p w:rsidR="000C12DF" w:rsidRDefault="0035042D" w:rsidP="000C12DF">
            <w:pPr>
              <w:autoSpaceDE w:val="0"/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Ocena zasadności partnerstwa zawiązanego w celu wspólnej realizacji projektu, w tym sposób podziału realizacji zadań: maksymalnie </w:t>
            </w:r>
            <w:r>
              <w:rPr>
                <w:rFonts w:ascii="Arial" w:eastAsia="MyriadPro-Regular" w:hAnsi="Arial" w:cs="Arial"/>
                <w:b/>
                <w:sz w:val="20"/>
                <w:szCs w:val="20"/>
              </w:rPr>
              <w:t>5</w:t>
            </w:r>
            <w:r w:rsidRPr="0056200A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 </w:t>
            </w:r>
            <w:r w:rsidRPr="0056200A">
              <w:rPr>
                <w:rFonts w:ascii="Arial" w:eastAsia="MyriadPro-Regular" w:hAnsi="Arial" w:cs="Arial"/>
                <w:b/>
                <w:sz w:val="20"/>
                <w:szCs w:val="20"/>
              </w:rPr>
              <w:t>pkt</w:t>
            </w:r>
          </w:p>
        </w:tc>
        <w:tc>
          <w:tcPr>
            <w:tcW w:w="4756" w:type="dxa"/>
            <w:shd w:val="clear" w:color="auto" w:fill="auto"/>
          </w:tcPr>
          <w:p w:rsidR="0078061A" w:rsidRPr="009C5126" w:rsidRDefault="0078061A" w:rsidP="0078061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lastRenderedPageBreak/>
              <w:t>Ocena spełn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iania kryterium dokonywana jest </w:t>
            </w:r>
            <w:r w:rsidR="00880EF0">
              <w:rPr>
                <w:rFonts w:ascii="Arial" w:eastAsia="MyriadPro-Regular" w:hAnsi="Arial" w:cs="Arial"/>
                <w:sz w:val="20"/>
                <w:szCs w:val="20"/>
              </w:rPr>
              <w:br/>
            </w:r>
            <w:r w:rsidR="0035042D">
              <w:rPr>
                <w:rFonts w:ascii="Arial" w:eastAsia="MyriadPro-Regular" w:hAnsi="Arial" w:cs="Arial"/>
                <w:sz w:val="20"/>
                <w:szCs w:val="20"/>
              </w:rPr>
              <w:t xml:space="preserve">w </w:t>
            </w: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ramach skali punktowej.</w:t>
            </w:r>
          </w:p>
          <w:p w:rsidR="0078061A" w:rsidRDefault="0078061A" w:rsidP="0078061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Skala punktów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:</w:t>
            </w: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0- 10</w:t>
            </w:r>
          </w:p>
          <w:p w:rsidR="000C12DF" w:rsidRPr="00490392" w:rsidRDefault="0078061A" w:rsidP="0078061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>Kryterium zostanie spełnione, jeżeli podczas jego oceny zostanie przyznane minimum 6 punktów.</w:t>
            </w:r>
          </w:p>
        </w:tc>
      </w:tr>
    </w:tbl>
    <w:p w:rsidR="0078061A" w:rsidRDefault="0078061A" w:rsidP="007F692A"/>
    <w:tbl>
      <w:tblPr>
        <w:tblStyle w:val="Tabela-Siatka"/>
        <w:tblW w:w="14175" w:type="dxa"/>
        <w:jc w:val="center"/>
        <w:tblLayout w:type="fixed"/>
        <w:tblLook w:val="04A0" w:firstRow="1" w:lastRow="0" w:firstColumn="1" w:lastColumn="0" w:noHBand="0" w:noVBand="1"/>
      </w:tblPr>
      <w:tblGrid>
        <w:gridCol w:w="536"/>
        <w:gridCol w:w="2824"/>
        <w:gridCol w:w="4803"/>
        <w:gridCol w:w="6012"/>
      </w:tblGrid>
      <w:tr w:rsidR="002F6AF3" w:rsidRPr="002B689F" w:rsidTr="001E7EB3">
        <w:trPr>
          <w:jc w:val="center"/>
        </w:trPr>
        <w:tc>
          <w:tcPr>
            <w:tcW w:w="14175" w:type="dxa"/>
            <w:gridSpan w:val="4"/>
            <w:shd w:val="clear" w:color="auto" w:fill="D9D9D9" w:themeFill="background1" w:themeFillShade="D9"/>
            <w:vAlign w:val="center"/>
          </w:tcPr>
          <w:p w:rsidR="002F6AF3" w:rsidRPr="002B689F" w:rsidRDefault="005D12AA" w:rsidP="001E7EB3">
            <w:pPr>
              <w:spacing w:before="40" w:after="4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12AA">
              <w:rPr>
                <w:rFonts w:ascii="Arial" w:hAnsi="Arial" w:cs="Arial"/>
                <w:b/>
                <w:sz w:val="20"/>
                <w:szCs w:val="20"/>
              </w:rPr>
              <w:t>Kryteria administracyjności</w:t>
            </w:r>
          </w:p>
        </w:tc>
      </w:tr>
      <w:tr w:rsidR="002F6AF3" w:rsidRPr="002B689F" w:rsidTr="001E7EB3">
        <w:trPr>
          <w:jc w:val="center"/>
        </w:trPr>
        <w:tc>
          <w:tcPr>
            <w:tcW w:w="536" w:type="dxa"/>
          </w:tcPr>
          <w:p w:rsidR="002F6AF3" w:rsidRPr="002B689F" w:rsidRDefault="005D12AA" w:rsidP="004C36EB">
            <w:pPr>
              <w:spacing w:before="40" w:after="40" w:line="276" w:lineRule="auto"/>
              <w:ind w:left="-22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824" w:type="dxa"/>
            <w:vAlign w:val="center"/>
          </w:tcPr>
          <w:p w:rsidR="002F6AF3" w:rsidRPr="002B689F" w:rsidRDefault="005D12AA" w:rsidP="001E7EB3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4803" w:type="dxa"/>
            <w:vAlign w:val="center"/>
          </w:tcPr>
          <w:p w:rsidR="002F6AF3" w:rsidRPr="002B689F" w:rsidRDefault="005D12AA" w:rsidP="001E7EB3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6012" w:type="dxa"/>
            <w:vAlign w:val="center"/>
          </w:tcPr>
          <w:p w:rsidR="002F6AF3" w:rsidRPr="002B689F" w:rsidRDefault="005D12AA" w:rsidP="001E7EB3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2F6AF3" w:rsidRPr="002B689F" w:rsidTr="001E7EB3">
        <w:trPr>
          <w:jc w:val="center"/>
        </w:trPr>
        <w:tc>
          <w:tcPr>
            <w:tcW w:w="536" w:type="dxa"/>
          </w:tcPr>
          <w:p w:rsidR="002F6AF3" w:rsidRPr="002B689F" w:rsidRDefault="005D12AA" w:rsidP="00734AD3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24" w:type="dxa"/>
            <w:vAlign w:val="center"/>
          </w:tcPr>
          <w:p w:rsidR="002F6AF3" w:rsidRPr="002B689F" w:rsidRDefault="005D12AA" w:rsidP="001E7EB3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803" w:type="dxa"/>
            <w:vAlign w:val="center"/>
          </w:tcPr>
          <w:p w:rsidR="002F6AF3" w:rsidRPr="002B689F" w:rsidRDefault="005D12AA" w:rsidP="001E7EB3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012" w:type="dxa"/>
            <w:vAlign w:val="center"/>
          </w:tcPr>
          <w:p w:rsidR="002F6AF3" w:rsidRPr="002B689F" w:rsidRDefault="005D12AA" w:rsidP="001E7EB3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3483B" w:rsidRPr="002B689F" w:rsidTr="0053483B">
        <w:trPr>
          <w:jc w:val="center"/>
        </w:trPr>
        <w:tc>
          <w:tcPr>
            <w:tcW w:w="536" w:type="dxa"/>
          </w:tcPr>
          <w:p w:rsidR="0053483B" w:rsidRPr="002B689F" w:rsidRDefault="0053483B" w:rsidP="00606322">
            <w:pPr>
              <w:pStyle w:val="Akapitzlist"/>
              <w:numPr>
                <w:ilvl w:val="0"/>
                <w:numId w:val="3"/>
              </w:numPr>
              <w:spacing w:before="40" w:after="40" w:line="276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</w:tcPr>
          <w:p w:rsidR="0053483B" w:rsidRPr="002B689F" w:rsidRDefault="005D12AA" w:rsidP="00734AD3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Intensywność wsparcia</w:t>
            </w:r>
          </w:p>
        </w:tc>
        <w:tc>
          <w:tcPr>
            <w:tcW w:w="4803" w:type="dxa"/>
          </w:tcPr>
          <w:p w:rsidR="0053483B" w:rsidRPr="002B689F" w:rsidRDefault="005D12AA" w:rsidP="0078061A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 xml:space="preserve">Wnioskowana kwota i poziom wsparcia są zgodne z zapisami </w:t>
            </w:r>
            <w:r w:rsidRPr="005D12AA">
              <w:rPr>
                <w:rFonts w:ascii="Arial" w:hAnsi="Arial" w:cs="Arial"/>
                <w:i/>
                <w:sz w:val="20"/>
                <w:szCs w:val="20"/>
              </w:rPr>
              <w:t xml:space="preserve">Regulaminu </w:t>
            </w:r>
            <w:r w:rsidR="0078061A">
              <w:rPr>
                <w:rFonts w:ascii="Arial" w:hAnsi="Arial" w:cs="Arial"/>
                <w:i/>
                <w:sz w:val="20"/>
                <w:szCs w:val="20"/>
              </w:rPr>
              <w:t>konkursu</w:t>
            </w:r>
            <w:r w:rsidRPr="005D12A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012" w:type="dxa"/>
          </w:tcPr>
          <w:p w:rsidR="0053483B" w:rsidRPr="002B689F" w:rsidRDefault="005D12AA" w:rsidP="00880EF0">
            <w:pPr>
              <w:spacing w:before="4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497991" w:rsidRPr="002B689F" w:rsidRDefault="005D12AA" w:rsidP="00734AD3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53483B" w:rsidRPr="002B689F" w:rsidRDefault="005D12AA" w:rsidP="00734AD3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53483B" w:rsidRPr="002B689F" w:rsidTr="0053483B">
        <w:trPr>
          <w:jc w:val="center"/>
        </w:trPr>
        <w:tc>
          <w:tcPr>
            <w:tcW w:w="536" w:type="dxa"/>
          </w:tcPr>
          <w:p w:rsidR="0053483B" w:rsidRPr="002B689F" w:rsidRDefault="0053483B" w:rsidP="00606322">
            <w:pPr>
              <w:pStyle w:val="Akapitzlist"/>
              <w:numPr>
                <w:ilvl w:val="0"/>
                <w:numId w:val="3"/>
              </w:numPr>
              <w:spacing w:before="40" w:after="40" w:line="276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</w:tcPr>
          <w:p w:rsidR="0053483B" w:rsidRPr="002B689F" w:rsidRDefault="005D12AA" w:rsidP="00734AD3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Zgodność z kwalifikowalnością wydatków.</w:t>
            </w:r>
          </w:p>
        </w:tc>
        <w:tc>
          <w:tcPr>
            <w:tcW w:w="4803" w:type="dxa"/>
          </w:tcPr>
          <w:p w:rsidR="0078061A" w:rsidRPr="00CC1510" w:rsidRDefault="0078061A" w:rsidP="00235AEB">
            <w:pPr>
              <w:autoSpaceDE w:val="0"/>
              <w:autoSpaceDN w:val="0"/>
              <w:adjustRightInd w:val="0"/>
              <w:jc w:val="both"/>
              <w:rPr>
                <w:rFonts w:ascii="MyriadPro-It" w:hAnsi="MyriadPro-It" w:cs="MyriadPro-It"/>
                <w:i/>
                <w:sz w:val="20"/>
                <w:szCs w:val="20"/>
              </w:rPr>
            </w:pP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 xml:space="preserve">Wydatki w projekcie są zgodne z </w:t>
            </w:r>
            <w:r w:rsidRPr="007F3A6A">
              <w:rPr>
                <w:rFonts w:ascii="Arial" w:eastAsia="MyriadPro-Regular" w:hAnsi="Arial" w:cs="Arial"/>
                <w:i/>
                <w:sz w:val="20"/>
                <w:szCs w:val="20"/>
              </w:rPr>
              <w:t>Wytycznymi w zakresie kwalifikowalności</w:t>
            </w:r>
            <w:r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 </w:t>
            </w:r>
            <w:r w:rsidRPr="007F3A6A"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wydatków </w:t>
            </w:r>
            <w:r w:rsidR="003A271A"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w ramach </w:t>
            </w:r>
            <w:r w:rsidRPr="007F3A6A">
              <w:rPr>
                <w:rFonts w:ascii="Arial" w:eastAsia="MyriadPro-Regular" w:hAnsi="Arial" w:cs="Arial"/>
                <w:i/>
                <w:sz w:val="20"/>
                <w:szCs w:val="20"/>
              </w:rPr>
              <w:t>Europejskiego Funduszu Rozwoju Regionalnego, Europejskiego Funduszu Społecznego oraz Funduszu Spójności na lata 2014-2020</w:t>
            </w: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 xml:space="preserve"> oraz z</w:t>
            </w:r>
            <w:r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 </w:t>
            </w:r>
            <w:r w:rsidR="00BE1E2E">
              <w:rPr>
                <w:rFonts w:ascii="Arial" w:eastAsia="Times New Roman" w:hAnsi="Arial" w:cs="Arial"/>
                <w:i/>
                <w:sz w:val="20"/>
                <w:szCs w:val="20"/>
              </w:rPr>
              <w:t>Wytycznymi</w:t>
            </w:r>
            <w:r w:rsidR="00BE1E2E" w:rsidRPr="004D5AA9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w zakresie realizacji przedsięwzięć z udziałem środków Europejskiego Funduszu Społecznego w obszarze edukacji na lata 2014 </w:t>
            </w:r>
            <w:r w:rsidR="00BE1E2E">
              <w:rPr>
                <w:rFonts w:ascii="Arial" w:eastAsia="Times New Roman" w:hAnsi="Arial" w:cs="Arial"/>
                <w:i/>
                <w:sz w:val="20"/>
                <w:szCs w:val="20"/>
              </w:rPr>
              <w:t>–</w:t>
            </w:r>
            <w:r w:rsidR="00BE1E2E" w:rsidRPr="004D5AA9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2020</w:t>
            </w:r>
            <w:r w:rsidR="00BE1E2E">
              <w:rPr>
                <w:rFonts w:ascii="Arial" w:eastAsia="Times New Roman" w:hAnsi="Arial" w:cs="Arial"/>
                <w:i/>
                <w:sz w:val="20"/>
                <w:szCs w:val="20"/>
              </w:rPr>
              <w:t>.</w:t>
            </w:r>
          </w:p>
          <w:p w:rsidR="0078061A" w:rsidRPr="00AA5AE0" w:rsidRDefault="0078061A" w:rsidP="0078061A">
            <w:pPr>
              <w:autoSpaceDE w:val="0"/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>Planowane wydatki są uzasadnione, niezbędne, racjonalne i adekwatne do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>zakresu merytorycznego</w:t>
            </w:r>
            <w:r>
              <w:rPr>
                <w:rFonts w:ascii="MyriadPro-Regular" w:eastAsia="MyriadPro-Regular" w:cs="MyriadPro-Regular"/>
                <w:sz w:val="20"/>
                <w:szCs w:val="20"/>
              </w:rPr>
              <w:t xml:space="preserve"> </w:t>
            </w: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>projektu w tym opisu grupy docelowej i planowanego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>wsparcia.</w:t>
            </w:r>
          </w:p>
          <w:p w:rsidR="0078061A" w:rsidRPr="00AA5AE0" w:rsidRDefault="0078061A" w:rsidP="0078061A">
            <w:pPr>
              <w:autoSpaceDE w:val="0"/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lastRenderedPageBreak/>
              <w:t xml:space="preserve">Wydatki założone w projekcie są zgodne </w:t>
            </w:r>
            <w:r w:rsidR="00880EF0">
              <w:rPr>
                <w:rFonts w:ascii="Arial" w:eastAsia="MyriadPro-Regular" w:hAnsi="Arial" w:cs="Arial"/>
                <w:sz w:val="20"/>
                <w:szCs w:val="20"/>
              </w:rPr>
              <w:br/>
            </w: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>z</w:t>
            </w:r>
            <w:r>
              <w:rPr>
                <w:rFonts w:ascii="MyriadPro-Regular" w:eastAsia="MyriadPro-Regular" w:cs="MyriadPro-Regular"/>
                <w:sz w:val="20"/>
                <w:szCs w:val="20"/>
              </w:rPr>
              <w:t xml:space="preserve"> </w:t>
            </w: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>katalogiem wydatków,</w:t>
            </w:r>
            <w:r>
              <w:rPr>
                <w:rFonts w:ascii="MyriadPro-Regular" w:eastAsia="MyriadPro-Regular" w:cs="MyriadPro-Regular"/>
                <w:sz w:val="20"/>
                <w:szCs w:val="20"/>
              </w:rPr>
              <w:t xml:space="preserve"> </w:t>
            </w: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>limitami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(w tym stawką ryczałtową dla kosztów pośrednich)</w:t>
            </w: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 xml:space="preserve"> oraz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>zasadami kwalifikowalności określonymi w Regulaminie konkursu (jeśli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>dotyczy).</w:t>
            </w:r>
          </w:p>
          <w:p w:rsidR="00D43197" w:rsidRPr="00235AEB" w:rsidRDefault="0078061A" w:rsidP="00235AEB">
            <w:pPr>
              <w:autoSpaceDE w:val="0"/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 xml:space="preserve">Poziom wydatków w ramach cross </w:t>
            </w:r>
            <w:proofErr w:type="spellStart"/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>financingu</w:t>
            </w:r>
            <w:proofErr w:type="spellEnd"/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 xml:space="preserve"> oraz środków trwałych jest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>zgodny z poziomem tych wydatków wskazanym w Regulaminie konkursu.</w:t>
            </w:r>
          </w:p>
        </w:tc>
        <w:tc>
          <w:tcPr>
            <w:tcW w:w="6012" w:type="dxa"/>
          </w:tcPr>
          <w:p w:rsidR="0053483B" w:rsidRPr="002B689F" w:rsidRDefault="005D12AA" w:rsidP="00734AD3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lastRenderedPageBreak/>
              <w:t>Spełnienie kryterium jest konieczne do przyznania dofinansowania.</w:t>
            </w:r>
          </w:p>
          <w:p w:rsidR="0053483B" w:rsidRDefault="005D12AA" w:rsidP="00734AD3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497991" w:rsidRPr="002B689F" w:rsidRDefault="00497991" w:rsidP="00F64E34">
            <w:pPr>
              <w:spacing w:before="4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 zgodą IP, na etapie realizacji projektu, dopuszcza się możliwość  odstępstwa od  zapisów Regulaminu konkursu w zakresie spełnienia przedmiotowego kryterium z uwagi na zmiany </w:t>
            </w:r>
            <w:r w:rsidRPr="001F3A70">
              <w:rPr>
                <w:rFonts w:ascii="Arial" w:hAnsi="Arial" w:cs="Arial"/>
                <w:i/>
                <w:sz w:val="20"/>
                <w:szCs w:val="20"/>
              </w:rPr>
              <w:t xml:space="preserve">SOOP RPO WZ </w:t>
            </w:r>
            <w:r>
              <w:rPr>
                <w:rFonts w:ascii="Arial" w:hAnsi="Arial" w:cs="Arial"/>
                <w:i/>
                <w:sz w:val="20"/>
                <w:szCs w:val="20"/>
              </w:rPr>
              <w:t>2014-2020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Wytycznych </w:t>
            </w:r>
            <w:r w:rsidRPr="007F3A6A"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eastAsia="MyriadPro-Regular" w:hAnsi="Arial" w:cs="Arial"/>
                <w:i/>
                <w:sz w:val="20"/>
                <w:szCs w:val="20"/>
              </w:rPr>
              <w:br/>
            </w:r>
            <w:r w:rsidRPr="007F3A6A">
              <w:rPr>
                <w:rFonts w:ascii="Arial" w:eastAsia="MyriadPro-Regular" w:hAnsi="Arial" w:cs="Arial"/>
                <w:i/>
                <w:sz w:val="20"/>
                <w:szCs w:val="20"/>
              </w:rPr>
              <w:t>w zakresie kwalifikowalności</w:t>
            </w:r>
            <w:r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 </w:t>
            </w:r>
            <w:r w:rsidRPr="007F3A6A">
              <w:rPr>
                <w:rFonts w:ascii="Arial" w:eastAsia="MyriadPro-Regular" w:hAnsi="Arial" w:cs="Arial"/>
                <w:i/>
                <w:sz w:val="20"/>
                <w:szCs w:val="20"/>
              </w:rPr>
              <w:t>wydatków</w:t>
            </w:r>
            <w:r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 w ramach</w:t>
            </w:r>
            <w:r w:rsidRPr="007F3A6A"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 Europejskiego Funduszu Rozwoju Regionalnego, Europejskiego Funduszu Społecznego oraz Funduszu Spójności na lata 2014-2020</w:t>
            </w:r>
            <w:r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  oraz </w:t>
            </w: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właściwych </w:t>
            </w:r>
            <w:r>
              <w:rPr>
                <w:rFonts w:ascii="Arial" w:eastAsia="MyriadPro-Regular" w:hAnsi="Arial" w:cs="Arial"/>
                <w:i/>
                <w:sz w:val="20"/>
                <w:szCs w:val="20"/>
              </w:rPr>
              <w:t>Wytycznych</w:t>
            </w:r>
            <w:r w:rsidRPr="007F3A6A"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obszarowych, </w:t>
            </w:r>
            <w:r>
              <w:rPr>
                <w:rFonts w:ascii="Arial" w:hAnsi="Arial" w:cs="Arial"/>
                <w:sz w:val="20"/>
                <w:szCs w:val="20"/>
              </w:rPr>
              <w:t>mających wpływ na założenia dotyczące kwalifikowalności wydatków.</w:t>
            </w:r>
          </w:p>
          <w:p w:rsidR="0053483B" w:rsidRPr="002B689F" w:rsidRDefault="005D12AA" w:rsidP="00734AD3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C05315" w:rsidRPr="002B689F" w:rsidTr="0053483B">
        <w:trPr>
          <w:jc w:val="center"/>
        </w:trPr>
        <w:tc>
          <w:tcPr>
            <w:tcW w:w="536" w:type="dxa"/>
          </w:tcPr>
          <w:p w:rsidR="00C05315" w:rsidRPr="002B689F" w:rsidRDefault="00C05315" w:rsidP="00606322">
            <w:pPr>
              <w:pStyle w:val="Akapitzlist"/>
              <w:numPr>
                <w:ilvl w:val="0"/>
                <w:numId w:val="3"/>
              </w:numPr>
              <w:spacing w:before="40" w:after="40" w:line="276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</w:tcPr>
          <w:p w:rsidR="00C05315" w:rsidRPr="002B689F" w:rsidRDefault="005D12AA" w:rsidP="00734AD3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eastAsia="MyriadPro-Regular" w:hAnsi="Arial" w:cs="Arial"/>
                <w:sz w:val="20"/>
                <w:szCs w:val="20"/>
              </w:rPr>
              <w:t>Zgodność z warunkami realizacji wsparcia.</w:t>
            </w:r>
          </w:p>
        </w:tc>
        <w:tc>
          <w:tcPr>
            <w:tcW w:w="4803" w:type="dxa"/>
          </w:tcPr>
          <w:p w:rsidR="00C05315" w:rsidRPr="002B689F" w:rsidRDefault="005D12AA" w:rsidP="00497991">
            <w:pPr>
              <w:spacing w:before="4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eastAsia="MyriadPro-Regular" w:hAnsi="Arial" w:cs="Arial"/>
                <w:sz w:val="20"/>
                <w:szCs w:val="20"/>
              </w:rPr>
              <w:t xml:space="preserve">Wniosek został sporządzony zgodnie </w:t>
            </w:r>
            <w:r w:rsidR="00880EF0">
              <w:rPr>
                <w:rFonts w:ascii="Arial" w:eastAsia="MyriadPro-Regular" w:hAnsi="Arial" w:cs="Arial"/>
                <w:sz w:val="20"/>
                <w:szCs w:val="20"/>
              </w:rPr>
              <w:br/>
            </w:r>
            <w:r w:rsidRPr="005D12AA">
              <w:rPr>
                <w:rFonts w:ascii="Arial" w:eastAsia="MyriadPro-Regular" w:hAnsi="Arial" w:cs="Arial"/>
                <w:sz w:val="20"/>
                <w:szCs w:val="20"/>
              </w:rPr>
              <w:t>z uwarunkowaniami realizacji wsparcia określonymi w</w:t>
            </w:r>
            <w:r w:rsidR="00497991">
              <w:rPr>
                <w:rFonts w:ascii="Arial" w:eastAsia="MyriadPro-Regular" w:hAnsi="Arial" w:cs="Arial"/>
                <w:sz w:val="20"/>
                <w:szCs w:val="20"/>
              </w:rPr>
              <w:t>e właściwych wytycznych obszarowych oraz z zasadami realizacji wsparcia wskazanymi przez IOK w</w:t>
            </w:r>
            <w:r w:rsidRPr="005D12AA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="0035042D">
              <w:rPr>
                <w:rFonts w:ascii="Arial" w:eastAsia="MyriadPro-Regular" w:hAnsi="Arial" w:cs="Arial"/>
                <w:sz w:val="20"/>
                <w:szCs w:val="20"/>
              </w:rPr>
              <w:t>części 5.3</w:t>
            </w:r>
            <w:r w:rsidR="0035042D" w:rsidRPr="005D12AA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5D12AA">
              <w:rPr>
                <w:rFonts w:ascii="Arial" w:eastAsia="MyriadPro-Regular" w:hAnsi="Arial" w:cs="Arial"/>
                <w:i/>
                <w:sz w:val="20"/>
                <w:szCs w:val="20"/>
              </w:rPr>
              <w:t>Regulamin</w:t>
            </w:r>
            <w:r w:rsidR="0035042D">
              <w:rPr>
                <w:rFonts w:ascii="Arial" w:eastAsia="MyriadPro-Regular" w:hAnsi="Arial" w:cs="Arial"/>
                <w:i/>
                <w:sz w:val="20"/>
                <w:szCs w:val="20"/>
              </w:rPr>
              <w:t>u</w:t>
            </w:r>
            <w:r w:rsidRPr="005D12AA"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 </w:t>
            </w:r>
            <w:r w:rsidR="0078061A">
              <w:rPr>
                <w:rFonts w:ascii="Arial" w:eastAsia="MyriadPro-Regular" w:hAnsi="Arial" w:cs="Arial"/>
                <w:i/>
                <w:sz w:val="20"/>
                <w:szCs w:val="20"/>
              </w:rPr>
              <w:t>konkursu</w:t>
            </w:r>
            <w:r w:rsidR="00497991"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 </w:t>
            </w:r>
            <w:r w:rsidR="00497991" w:rsidRPr="00AA05C6">
              <w:rPr>
                <w:rFonts w:ascii="Arial" w:eastAsia="MyriadPro-Regular" w:hAnsi="Arial" w:cs="Arial"/>
                <w:sz w:val="20"/>
                <w:szCs w:val="20"/>
              </w:rPr>
              <w:t xml:space="preserve">(np. zasady </w:t>
            </w:r>
            <w:r w:rsidR="00497991">
              <w:rPr>
                <w:rFonts w:ascii="Arial" w:eastAsia="MyriadPro-Regular" w:hAnsi="Arial" w:cs="Arial"/>
                <w:sz w:val="20"/>
                <w:szCs w:val="20"/>
              </w:rPr>
              <w:t>realizacji danej formy wsparcia)</w:t>
            </w:r>
            <w:r w:rsidRPr="005D12AA">
              <w:rPr>
                <w:rFonts w:ascii="Arial" w:eastAsia="MyriadPro-Regular" w:hAnsi="Arial" w:cs="Arial"/>
                <w:i/>
                <w:sz w:val="20"/>
                <w:szCs w:val="20"/>
              </w:rPr>
              <w:t>.</w:t>
            </w:r>
          </w:p>
        </w:tc>
        <w:tc>
          <w:tcPr>
            <w:tcW w:w="6012" w:type="dxa"/>
          </w:tcPr>
          <w:p w:rsidR="00C05315" w:rsidRPr="002B689F" w:rsidRDefault="005D12AA" w:rsidP="0078061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5D12AA">
              <w:rPr>
                <w:rFonts w:ascii="Arial" w:eastAsia="MyriadPro-Regular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C05315" w:rsidRDefault="005D12AA" w:rsidP="0078061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5D12AA">
              <w:rPr>
                <w:rFonts w:ascii="Arial" w:eastAsia="MyriadPro-Regular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497991" w:rsidRPr="002B689F" w:rsidRDefault="00497991" w:rsidP="0078061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 zgodą IP, na etapie realizacji projektu, dopuszcza się możliwość  odstępstwa od  zapisów Regulaminu konkursu w zakresie spełnienia przedmiotowego kryterium z uwagi na zmiany m.in. </w:t>
            </w:r>
            <w:r w:rsidRPr="00214D4F">
              <w:rPr>
                <w:rFonts w:ascii="Arial" w:hAnsi="Arial" w:cs="Arial"/>
                <w:i/>
                <w:sz w:val="20"/>
                <w:szCs w:val="20"/>
              </w:rPr>
              <w:t>RPO WZ 2014-2020</w:t>
            </w:r>
            <w:r>
              <w:rPr>
                <w:rFonts w:ascii="Arial" w:hAnsi="Arial" w:cs="Arial"/>
                <w:sz w:val="20"/>
                <w:szCs w:val="20"/>
              </w:rPr>
              <w:t xml:space="preserve">, przepisów prawa, </w:t>
            </w:r>
            <w:r w:rsidRPr="001F3A70">
              <w:rPr>
                <w:rFonts w:ascii="Arial" w:hAnsi="Arial" w:cs="Arial"/>
                <w:i/>
                <w:sz w:val="20"/>
                <w:szCs w:val="20"/>
              </w:rPr>
              <w:t xml:space="preserve">SOOP RPO WZ </w:t>
            </w:r>
            <w:r>
              <w:rPr>
                <w:rFonts w:ascii="Arial" w:hAnsi="Arial" w:cs="Arial"/>
                <w:i/>
                <w:sz w:val="20"/>
                <w:szCs w:val="20"/>
              </w:rPr>
              <w:t>2014-2020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A05C6">
              <w:rPr>
                <w:rFonts w:ascii="Arial" w:eastAsia="MyriadPro-Regular" w:hAnsi="Arial" w:cs="Arial"/>
                <w:sz w:val="20"/>
                <w:szCs w:val="20"/>
              </w:rPr>
              <w:t>właściwych</w:t>
            </w:r>
            <w:r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 Wytycznych obszarowych</w:t>
            </w:r>
            <w:r w:rsidR="00F64E34">
              <w:rPr>
                <w:rFonts w:ascii="Arial" w:eastAsia="MyriadPro-Regular" w:hAnsi="Arial" w:cs="Arial"/>
                <w:i/>
                <w:sz w:val="20"/>
                <w:szCs w:val="20"/>
              </w:rPr>
              <w:t>,</w:t>
            </w:r>
            <w:r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mających wpływ na założenia dotyczące uwarunkowań realizacji wsparcia.    </w:t>
            </w:r>
          </w:p>
          <w:p w:rsidR="00C05315" w:rsidRPr="002B689F" w:rsidRDefault="005D12AA" w:rsidP="0078061A">
            <w:pPr>
              <w:spacing w:before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eastAsia="MyriadPro-Regular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C05315" w:rsidRPr="002B689F" w:rsidTr="0053483B">
        <w:trPr>
          <w:jc w:val="center"/>
        </w:trPr>
        <w:tc>
          <w:tcPr>
            <w:tcW w:w="536" w:type="dxa"/>
          </w:tcPr>
          <w:p w:rsidR="00C05315" w:rsidRPr="002B689F" w:rsidRDefault="00C05315" w:rsidP="00606322">
            <w:pPr>
              <w:pStyle w:val="Akapitzlist"/>
              <w:numPr>
                <w:ilvl w:val="0"/>
                <w:numId w:val="3"/>
              </w:numPr>
              <w:spacing w:before="40" w:after="40" w:line="276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</w:tcPr>
          <w:p w:rsidR="00C05315" w:rsidRPr="002B689F" w:rsidRDefault="005D12AA" w:rsidP="00F376D7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 xml:space="preserve">Spójność i kompletność zapisów </w:t>
            </w:r>
          </w:p>
        </w:tc>
        <w:tc>
          <w:tcPr>
            <w:tcW w:w="4803" w:type="dxa"/>
          </w:tcPr>
          <w:p w:rsidR="00C05315" w:rsidRPr="002B689F" w:rsidRDefault="005D12AA" w:rsidP="00BA335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eastAsia="MyriadPro-Regular" w:hAnsi="Arial" w:cs="Arial"/>
                <w:sz w:val="20"/>
                <w:szCs w:val="20"/>
              </w:rPr>
              <w:t>Wniosek jest spójny i kompletny w odniesieniu do dokonanej oceny</w:t>
            </w:r>
            <w:r w:rsidR="0035042D">
              <w:rPr>
                <w:rFonts w:ascii="Arial" w:eastAsia="MyriadPro-Regular" w:hAnsi="Arial" w:cs="Arial"/>
                <w:sz w:val="20"/>
                <w:szCs w:val="20"/>
              </w:rPr>
              <w:t>.</w:t>
            </w:r>
            <w:r w:rsidRPr="005D12AA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012" w:type="dxa"/>
          </w:tcPr>
          <w:p w:rsidR="00C05315" w:rsidRPr="002B689F" w:rsidRDefault="005D12AA" w:rsidP="00880EF0">
            <w:pPr>
              <w:spacing w:before="4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C05315" w:rsidRPr="002B689F" w:rsidRDefault="005D12AA" w:rsidP="00734AD3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C05315" w:rsidRPr="002B689F" w:rsidRDefault="005D12AA" w:rsidP="00734AD3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„nie.</w:t>
            </w:r>
          </w:p>
        </w:tc>
      </w:tr>
    </w:tbl>
    <w:p w:rsidR="002F6AF3" w:rsidRDefault="002F6AF3" w:rsidP="00110B56"/>
    <w:sectPr w:rsidR="002F6AF3" w:rsidSect="00B518D9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7BC4" w:rsidRDefault="00927BC4">
      <w:pPr>
        <w:spacing w:after="0" w:line="240" w:lineRule="auto"/>
      </w:pPr>
      <w:r>
        <w:separator/>
      </w:r>
    </w:p>
  </w:endnote>
  <w:endnote w:type="continuationSeparator" w:id="0">
    <w:p w:rsidR="00927BC4" w:rsidRDefault="00927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MyriadPro-Regular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yriad Pro">
    <w:altName w:val="Corbel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yriadPro-It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3202614"/>
      <w:docPartObj>
        <w:docPartGallery w:val="Page Numbers (Bottom of Page)"/>
        <w:docPartUnique/>
      </w:docPartObj>
    </w:sdtPr>
    <w:sdtEndPr>
      <w:rPr>
        <w:rFonts w:ascii="Myriad Pro" w:hAnsi="Myriad Pro"/>
        <w:sz w:val="16"/>
        <w:szCs w:val="16"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rFonts w:ascii="Myriad Pro" w:hAnsi="Myriad Pro"/>
            <w:sz w:val="16"/>
            <w:szCs w:val="16"/>
          </w:rPr>
        </w:sdtEndPr>
        <w:sdtContent>
          <w:p w:rsidR="007F692A" w:rsidRPr="007F692A" w:rsidRDefault="007F692A">
            <w:pPr>
              <w:pStyle w:val="Stopka"/>
              <w:jc w:val="right"/>
              <w:rPr>
                <w:rFonts w:ascii="Myriad Pro" w:hAnsi="Myriad Pro"/>
                <w:sz w:val="16"/>
                <w:szCs w:val="16"/>
              </w:rPr>
            </w:pPr>
            <w:r w:rsidRPr="007F692A">
              <w:rPr>
                <w:rFonts w:ascii="Myriad Pro" w:hAnsi="Myriad Pro"/>
                <w:sz w:val="16"/>
                <w:szCs w:val="16"/>
              </w:rPr>
              <w:t xml:space="preserve">Strona </w:t>
            </w:r>
            <w:r w:rsidR="0005782D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begin"/>
            </w:r>
            <w:r w:rsidRPr="007F692A">
              <w:rPr>
                <w:rFonts w:ascii="Myriad Pro" w:hAnsi="Myriad Pro"/>
                <w:b/>
                <w:bCs/>
                <w:sz w:val="16"/>
                <w:szCs w:val="16"/>
              </w:rPr>
              <w:instrText>PAGE</w:instrText>
            </w:r>
            <w:r w:rsidR="0005782D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separate"/>
            </w:r>
            <w:r w:rsidR="00F64E34">
              <w:rPr>
                <w:rFonts w:ascii="Myriad Pro" w:hAnsi="Myriad Pro"/>
                <w:b/>
                <w:bCs/>
                <w:noProof/>
                <w:sz w:val="16"/>
                <w:szCs w:val="16"/>
              </w:rPr>
              <w:t>6</w:t>
            </w:r>
            <w:r w:rsidR="0005782D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end"/>
            </w:r>
            <w:r w:rsidRPr="007F692A">
              <w:rPr>
                <w:rFonts w:ascii="Myriad Pro" w:hAnsi="Myriad Pro"/>
                <w:sz w:val="16"/>
                <w:szCs w:val="16"/>
              </w:rPr>
              <w:t xml:space="preserve"> z </w:t>
            </w:r>
            <w:r w:rsidR="0005782D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begin"/>
            </w:r>
            <w:r w:rsidRPr="007F692A">
              <w:rPr>
                <w:rFonts w:ascii="Myriad Pro" w:hAnsi="Myriad Pro"/>
                <w:b/>
                <w:bCs/>
                <w:sz w:val="16"/>
                <w:szCs w:val="16"/>
              </w:rPr>
              <w:instrText>NUMPAGES</w:instrText>
            </w:r>
            <w:r w:rsidR="0005782D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separate"/>
            </w:r>
            <w:r w:rsidR="00F64E34">
              <w:rPr>
                <w:rFonts w:ascii="Myriad Pro" w:hAnsi="Myriad Pro"/>
                <w:b/>
                <w:bCs/>
                <w:noProof/>
                <w:sz w:val="16"/>
                <w:szCs w:val="16"/>
              </w:rPr>
              <w:t>7</w:t>
            </w:r>
            <w:r w:rsidR="0005782D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F692A" w:rsidRDefault="007F69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7BC4" w:rsidRDefault="00927BC4">
      <w:pPr>
        <w:spacing w:after="0" w:line="240" w:lineRule="auto"/>
      </w:pPr>
      <w:r>
        <w:separator/>
      </w:r>
    </w:p>
  </w:footnote>
  <w:footnote w:type="continuationSeparator" w:id="0">
    <w:p w:rsidR="00927BC4" w:rsidRDefault="00927B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73EE" w:rsidRPr="00E05698" w:rsidRDefault="00F473EE" w:rsidP="008E22F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F4595"/>
    <w:multiLevelType w:val="hybridMultilevel"/>
    <w:tmpl w:val="DAE89A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A4085"/>
    <w:multiLevelType w:val="hybridMultilevel"/>
    <w:tmpl w:val="C84EF212"/>
    <w:lvl w:ilvl="0" w:tplc="61AC7E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D202C"/>
    <w:multiLevelType w:val="hybridMultilevel"/>
    <w:tmpl w:val="D9BEF5A2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C2C60"/>
    <w:multiLevelType w:val="hybridMultilevel"/>
    <w:tmpl w:val="47D049EA"/>
    <w:lvl w:ilvl="0" w:tplc="95C2C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F1625A"/>
    <w:multiLevelType w:val="hybridMultilevel"/>
    <w:tmpl w:val="72AED6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9331E5"/>
    <w:multiLevelType w:val="hybridMultilevel"/>
    <w:tmpl w:val="2AFE9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AC14A8"/>
    <w:multiLevelType w:val="hybridMultilevel"/>
    <w:tmpl w:val="00088F20"/>
    <w:lvl w:ilvl="0" w:tplc="A678BA78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A7ED3"/>
    <w:multiLevelType w:val="hybridMultilevel"/>
    <w:tmpl w:val="6BF644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462E6D"/>
    <w:multiLevelType w:val="hybridMultilevel"/>
    <w:tmpl w:val="D4A0BDD2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9D3DA8"/>
    <w:multiLevelType w:val="multilevel"/>
    <w:tmpl w:val="B0E4AF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8FE47EB"/>
    <w:multiLevelType w:val="hybridMultilevel"/>
    <w:tmpl w:val="DF2A01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AD5F04"/>
    <w:multiLevelType w:val="hybridMultilevel"/>
    <w:tmpl w:val="CFDE02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5C0BF2"/>
    <w:multiLevelType w:val="hybridMultilevel"/>
    <w:tmpl w:val="E01AEB9C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D2222"/>
    <w:multiLevelType w:val="hybridMultilevel"/>
    <w:tmpl w:val="E8CEBF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BD6F7D"/>
    <w:multiLevelType w:val="hybridMultilevel"/>
    <w:tmpl w:val="9BD018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1D3641"/>
    <w:multiLevelType w:val="hybridMultilevel"/>
    <w:tmpl w:val="31387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2C7172"/>
    <w:multiLevelType w:val="hybridMultilevel"/>
    <w:tmpl w:val="CC44CEC6"/>
    <w:lvl w:ilvl="0" w:tplc="E948F9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C57398"/>
    <w:multiLevelType w:val="hybridMultilevel"/>
    <w:tmpl w:val="A4B2B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215ADC"/>
    <w:multiLevelType w:val="hybridMultilevel"/>
    <w:tmpl w:val="EEA82A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7A734D"/>
    <w:multiLevelType w:val="hybridMultilevel"/>
    <w:tmpl w:val="5B0C3A8E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9A249A"/>
    <w:multiLevelType w:val="hybridMultilevel"/>
    <w:tmpl w:val="C0F89D44"/>
    <w:lvl w:ilvl="0" w:tplc="57107BD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65D9700B"/>
    <w:multiLevelType w:val="hybridMultilevel"/>
    <w:tmpl w:val="5D76D9EC"/>
    <w:lvl w:ilvl="0" w:tplc="676643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A16671"/>
    <w:multiLevelType w:val="hybridMultilevel"/>
    <w:tmpl w:val="1F243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3324B8"/>
    <w:multiLevelType w:val="hybridMultilevel"/>
    <w:tmpl w:val="72C8CC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757FC1"/>
    <w:multiLevelType w:val="hybridMultilevel"/>
    <w:tmpl w:val="DEB428BE"/>
    <w:lvl w:ilvl="0" w:tplc="F8A0C28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CD183A"/>
    <w:multiLevelType w:val="hybridMultilevel"/>
    <w:tmpl w:val="5464D0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D54647"/>
    <w:multiLevelType w:val="hybridMultilevel"/>
    <w:tmpl w:val="7CD0D9C0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F5014B"/>
    <w:multiLevelType w:val="hybridMultilevel"/>
    <w:tmpl w:val="9828D4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A55EA"/>
    <w:multiLevelType w:val="hybridMultilevel"/>
    <w:tmpl w:val="E5B8596A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1"/>
  </w:num>
  <w:num w:numId="4">
    <w:abstractNumId w:val="9"/>
  </w:num>
  <w:num w:numId="5">
    <w:abstractNumId w:val="10"/>
  </w:num>
  <w:num w:numId="6">
    <w:abstractNumId w:val="6"/>
  </w:num>
  <w:num w:numId="7">
    <w:abstractNumId w:val="26"/>
  </w:num>
  <w:num w:numId="8">
    <w:abstractNumId w:val="19"/>
  </w:num>
  <w:num w:numId="9">
    <w:abstractNumId w:val="20"/>
  </w:num>
  <w:num w:numId="10">
    <w:abstractNumId w:val="2"/>
  </w:num>
  <w:num w:numId="11">
    <w:abstractNumId w:val="4"/>
  </w:num>
  <w:num w:numId="12">
    <w:abstractNumId w:val="18"/>
  </w:num>
  <w:num w:numId="13">
    <w:abstractNumId w:val="7"/>
  </w:num>
  <w:num w:numId="14">
    <w:abstractNumId w:val="11"/>
  </w:num>
  <w:num w:numId="15">
    <w:abstractNumId w:val="12"/>
  </w:num>
  <w:num w:numId="16">
    <w:abstractNumId w:val="27"/>
  </w:num>
  <w:num w:numId="17">
    <w:abstractNumId w:val="14"/>
  </w:num>
  <w:num w:numId="18">
    <w:abstractNumId w:val="22"/>
  </w:num>
  <w:num w:numId="19">
    <w:abstractNumId w:val="23"/>
  </w:num>
  <w:num w:numId="20">
    <w:abstractNumId w:val="25"/>
  </w:num>
  <w:num w:numId="21">
    <w:abstractNumId w:val="17"/>
  </w:num>
  <w:num w:numId="22">
    <w:abstractNumId w:val="13"/>
  </w:num>
  <w:num w:numId="23">
    <w:abstractNumId w:val="0"/>
  </w:num>
  <w:num w:numId="24">
    <w:abstractNumId w:val="28"/>
  </w:num>
  <w:num w:numId="25">
    <w:abstractNumId w:val="8"/>
  </w:num>
  <w:num w:numId="26">
    <w:abstractNumId w:val="16"/>
  </w:num>
  <w:num w:numId="27">
    <w:abstractNumId w:val="24"/>
  </w:num>
  <w:num w:numId="28">
    <w:abstractNumId w:val="1"/>
  </w:num>
  <w:num w:numId="29">
    <w:abstractNumId w:val="15"/>
  </w:num>
  <w:numIdMacAtCleanup w:val="1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akubowska Martyna">
    <w15:presenceInfo w15:providerId="None" w15:userId="Jakubowska Marty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8D9"/>
    <w:rsid w:val="00002C66"/>
    <w:rsid w:val="000277F4"/>
    <w:rsid w:val="00027D85"/>
    <w:rsid w:val="0005310A"/>
    <w:rsid w:val="0005782D"/>
    <w:rsid w:val="000631AB"/>
    <w:rsid w:val="00073808"/>
    <w:rsid w:val="00092B18"/>
    <w:rsid w:val="000A419E"/>
    <w:rsid w:val="000C12DF"/>
    <w:rsid w:val="000D6E93"/>
    <w:rsid w:val="000F4C8E"/>
    <w:rsid w:val="00110B56"/>
    <w:rsid w:val="00132A63"/>
    <w:rsid w:val="00153303"/>
    <w:rsid w:val="0016512C"/>
    <w:rsid w:val="001A7052"/>
    <w:rsid w:val="001E7EB3"/>
    <w:rsid w:val="001F3A70"/>
    <w:rsid w:val="00216721"/>
    <w:rsid w:val="00222137"/>
    <w:rsid w:val="00235AEB"/>
    <w:rsid w:val="00266277"/>
    <w:rsid w:val="00282AAE"/>
    <w:rsid w:val="00285E6F"/>
    <w:rsid w:val="00290B09"/>
    <w:rsid w:val="002A1216"/>
    <w:rsid w:val="002B571A"/>
    <w:rsid w:val="002B689F"/>
    <w:rsid w:val="002F52B9"/>
    <w:rsid w:val="002F6AF3"/>
    <w:rsid w:val="003238FB"/>
    <w:rsid w:val="00336157"/>
    <w:rsid w:val="003366E9"/>
    <w:rsid w:val="0035042D"/>
    <w:rsid w:val="00371893"/>
    <w:rsid w:val="00374A9F"/>
    <w:rsid w:val="003801D4"/>
    <w:rsid w:val="003859CE"/>
    <w:rsid w:val="003935BA"/>
    <w:rsid w:val="003A271A"/>
    <w:rsid w:val="003B3F75"/>
    <w:rsid w:val="003D2373"/>
    <w:rsid w:val="003D357B"/>
    <w:rsid w:val="00406D36"/>
    <w:rsid w:val="00415B81"/>
    <w:rsid w:val="004257E5"/>
    <w:rsid w:val="004344E7"/>
    <w:rsid w:val="00453D03"/>
    <w:rsid w:val="00453F09"/>
    <w:rsid w:val="00474F3C"/>
    <w:rsid w:val="00497991"/>
    <w:rsid w:val="004C36EB"/>
    <w:rsid w:val="004D2516"/>
    <w:rsid w:val="004D688F"/>
    <w:rsid w:val="00512F10"/>
    <w:rsid w:val="0053483B"/>
    <w:rsid w:val="005512F7"/>
    <w:rsid w:val="00574088"/>
    <w:rsid w:val="005B3936"/>
    <w:rsid w:val="005B4A38"/>
    <w:rsid w:val="005D12AA"/>
    <w:rsid w:val="005D2A2A"/>
    <w:rsid w:val="005E6652"/>
    <w:rsid w:val="005F2CFF"/>
    <w:rsid w:val="00606322"/>
    <w:rsid w:val="006231D9"/>
    <w:rsid w:val="0064547E"/>
    <w:rsid w:val="006644B9"/>
    <w:rsid w:val="006A312E"/>
    <w:rsid w:val="006A505C"/>
    <w:rsid w:val="006B5EA7"/>
    <w:rsid w:val="00732D72"/>
    <w:rsid w:val="00744857"/>
    <w:rsid w:val="00751DD9"/>
    <w:rsid w:val="0078061A"/>
    <w:rsid w:val="00782A71"/>
    <w:rsid w:val="007A7664"/>
    <w:rsid w:val="007B4973"/>
    <w:rsid w:val="007C34FB"/>
    <w:rsid w:val="007D4953"/>
    <w:rsid w:val="007F692A"/>
    <w:rsid w:val="00816E69"/>
    <w:rsid w:val="008305CF"/>
    <w:rsid w:val="00870BB3"/>
    <w:rsid w:val="0087561D"/>
    <w:rsid w:val="00880EF0"/>
    <w:rsid w:val="008879CE"/>
    <w:rsid w:val="008A596C"/>
    <w:rsid w:val="008C2947"/>
    <w:rsid w:val="008C30C4"/>
    <w:rsid w:val="008E22FD"/>
    <w:rsid w:val="008F57FD"/>
    <w:rsid w:val="009008E4"/>
    <w:rsid w:val="00904E3F"/>
    <w:rsid w:val="00922447"/>
    <w:rsid w:val="00927BC4"/>
    <w:rsid w:val="0096228E"/>
    <w:rsid w:val="0096268E"/>
    <w:rsid w:val="00965024"/>
    <w:rsid w:val="00972932"/>
    <w:rsid w:val="009D4D73"/>
    <w:rsid w:val="009E360F"/>
    <w:rsid w:val="009F7DEB"/>
    <w:rsid w:val="00A16D14"/>
    <w:rsid w:val="00A6011F"/>
    <w:rsid w:val="00A76A72"/>
    <w:rsid w:val="00A845A3"/>
    <w:rsid w:val="00A92698"/>
    <w:rsid w:val="00AB7D4F"/>
    <w:rsid w:val="00AC1222"/>
    <w:rsid w:val="00AD0357"/>
    <w:rsid w:val="00AD663E"/>
    <w:rsid w:val="00AE0222"/>
    <w:rsid w:val="00AE39BF"/>
    <w:rsid w:val="00B02323"/>
    <w:rsid w:val="00B0243C"/>
    <w:rsid w:val="00B148D8"/>
    <w:rsid w:val="00B31EE1"/>
    <w:rsid w:val="00B41A04"/>
    <w:rsid w:val="00B518D9"/>
    <w:rsid w:val="00B54F6E"/>
    <w:rsid w:val="00B67EFC"/>
    <w:rsid w:val="00B7388A"/>
    <w:rsid w:val="00B83CB7"/>
    <w:rsid w:val="00B947F7"/>
    <w:rsid w:val="00BA335F"/>
    <w:rsid w:val="00BB4E76"/>
    <w:rsid w:val="00BB6E9B"/>
    <w:rsid w:val="00BB6F37"/>
    <w:rsid w:val="00BE1E2E"/>
    <w:rsid w:val="00BF2380"/>
    <w:rsid w:val="00C025ED"/>
    <w:rsid w:val="00C05315"/>
    <w:rsid w:val="00C11165"/>
    <w:rsid w:val="00C30745"/>
    <w:rsid w:val="00C819A0"/>
    <w:rsid w:val="00C90862"/>
    <w:rsid w:val="00C91EDE"/>
    <w:rsid w:val="00CC1510"/>
    <w:rsid w:val="00CC396F"/>
    <w:rsid w:val="00CC7949"/>
    <w:rsid w:val="00CF5B7B"/>
    <w:rsid w:val="00D020E1"/>
    <w:rsid w:val="00D1562D"/>
    <w:rsid w:val="00D34B91"/>
    <w:rsid w:val="00D40BFD"/>
    <w:rsid w:val="00D43197"/>
    <w:rsid w:val="00D97255"/>
    <w:rsid w:val="00DA5E78"/>
    <w:rsid w:val="00DB2381"/>
    <w:rsid w:val="00DC6F56"/>
    <w:rsid w:val="00DD0D0D"/>
    <w:rsid w:val="00DD426B"/>
    <w:rsid w:val="00DD4F0C"/>
    <w:rsid w:val="00DE6576"/>
    <w:rsid w:val="00E07761"/>
    <w:rsid w:val="00E137D8"/>
    <w:rsid w:val="00E51B72"/>
    <w:rsid w:val="00E63A02"/>
    <w:rsid w:val="00EA41EC"/>
    <w:rsid w:val="00ED5E09"/>
    <w:rsid w:val="00F044EA"/>
    <w:rsid w:val="00F065E2"/>
    <w:rsid w:val="00F1284E"/>
    <w:rsid w:val="00F172D6"/>
    <w:rsid w:val="00F21C60"/>
    <w:rsid w:val="00F23622"/>
    <w:rsid w:val="00F26875"/>
    <w:rsid w:val="00F32F13"/>
    <w:rsid w:val="00F338DD"/>
    <w:rsid w:val="00F376D7"/>
    <w:rsid w:val="00F412F9"/>
    <w:rsid w:val="00F473EE"/>
    <w:rsid w:val="00F64E34"/>
    <w:rsid w:val="00F84123"/>
    <w:rsid w:val="00FB5720"/>
    <w:rsid w:val="00FE5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C00766-CA5A-4AC1-8E1E-C3E7CF5EA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63A02"/>
  </w:style>
  <w:style w:type="paragraph" w:styleId="Nagwek1">
    <w:name w:val="heading 1"/>
    <w:basedOn w:val="Normalny"/>
    <w:next w:val="Normalny"/>
    <w:link w:val="Nagwek1Znak"/>
    <w:uiPriority w:val="9"/>
    <w:qFormat/>
    <w:rsid w:val="00B518D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9E360F"/>
    <w:pPr>
      <w:keepNext/>
      <w:numPr>
        <w:ilvl w:val="1"/>
        <w:numId w:val="4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366E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18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B518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18D9"/>
  </w:style>
  <w:style w:type="paragraph" w:styleId="Akapitzlist">
    <w:name w:val="List Paragraph"/>
    <w:basedOn w:val="Normalny"/>
    <w:link w:val="AkapitzlistZnak"/>
    <w:uiPriority w:val="34"/>
    <w:qFormat/>
    <w:rsid w:val="00B518D9"/>
    <w:pPr>
      <w:ind w:left="720"/>
      <w:contextualSpacing/>
    </w:pPr>
  </w:style>
  <w:style w:type="table" w:styleId="Tabela-Siatka">
    <w:name w:val="Table Grid"/>
    <w:basedOn w:val="Standardowy"/>
    <w:uiPriority w:val="59"/>
    <w:rsid w:val="00B5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B518D9"/>
  </w:style>
  <w:style w:type="character" w:styleId="Odwoaniedokomentarza">
    <w:name w:val="annotation reference"/>
    <w:basedOn w:val="Domylnaczcionkaakapitu"/>
    <w:uiPriority w:val="99"/>
    <w:semiHidden/>
    <w:unhideWhenUsed/>
    <w:rsid w:val="009E36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36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36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36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360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36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60F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9E360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3366E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Normalny1">
    <w:name w:val="Normalny1"/>
    <w:uiPriority w:val="99"/>
    <w:rsid w:val="003366E9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34B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4B91"/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qFormat/>
    <w:rsid w:val="005E665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5E6652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Default">
    <w:name w:val="Default"/>
    <w:rsid w:val="000C12DF"/>
    <w:pPr>
      <w:autoSpaceDE w:val="0"/>
      <w:autoSpaceDN w:val="0"/>
      <w:adjustRightInd w:val="0"/>
      <w:spacing w:after="0" w:line="240" w:lineRule="auto"/>
    </w:pPr>
    <w:rPr>
      <w:rFonts w:ascii="TimesNewRoman,Bold" w:eastAsia="Times New Roman" w:hAnsi="TimesNewRoman,Bold" w:cs="TimesNewRoman,Bold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3D35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52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3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7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8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5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4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9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1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1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6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3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0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63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6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6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98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9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4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2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1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4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6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5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6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9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7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8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1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5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0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7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2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8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0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2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5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3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3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3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2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40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6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47C178-3925-4194-A8D3-A1F785B20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1887</Words>
  <Characters>11325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marzena.karenska</dc:creator>
  <cp:lastModifiedBy>Justyna Bykowska-Berest</cp:lastModifiedBy>
  <cp:revision>2</cp:revision>
  <cp:lastPrinted>2022-02-01T08:21:00Z</cp:lastPrinted>
  <dcterms:created xsi:type="dcterms:W3CDTF">2022-02-09T07:22:00Z</dcterms:created>
  <dcterms:modified xsi:type="dcterms:W3CDTF">2022-02-09T07:22:00Z</dcterms:modified>
</cp:coreProperties>
</file>